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81A52" w14:textId="77777777" w:rsidR="00E742A3" w:rsidRDefault="00E742A3">
      <w:pPr>
        <w:jc w:val="both"/>
        <w:rPr>
          <w:b/>
          <w:bCs/>
          <w:lang w:val="en-US"/>
        </w:rPr>
      </w:pPr>
    </w:p>
    <w:p w14:paraId="7706764E" w14:textId="77777777" w:rsidR="0070527F" w:rsidRDefault="0070527F">
      <w:pPr>
        <w:jc w:val="both"/>
        <w:rPr>
          <w:b/>
          <w:bCs/>
          <w:lang w:val="en-US"/>
        </w:rPr>
      </w:pPr>
    </w:p>
    <w:p w14:paraId="4DF58938" w14:textId="77777777" w:rsidR="0070527F" w:rsidRDefault="0070527F">
      <w:pPr>
        <w:jc w:val="both"/>
        <w:rPr>
          <w:b/>
          <w:bCs/>
          <w:lang w:val="en-US"/>
        </w:rPr>
      </w:pPr>
    </w:p>
    <w:p w14:paraId="5F9DFEFC" w14:textId="77777777" w:rsidR="0070527F" w:rsidRDefault="0070527F">
      <w:pPr>
        <w:jc w:val="both"/>
        <w:rPr>
          <w:b/>
          <w:bCs/>
          <w:lang w:val="en-US"/>
        </w:rPr>
      </w:pPr>
    </w:p>
    <w:p w14:paraId="4B4BFAFD" w14:textId="77777777" w:rsidR="00764D02" w:rsidRDefault="00C41B87" w:rsidP="00466A9C">
      <w:pPr>
        <w:tabs>
          <w:tab w:val="left" w:pos="6403"/>
        </w:tabs>
        <w:jc w:val="both"/>
        <w:rPr>
          <w:b/>
          <w:bCs/>
          <w:lang w:val="en-US"/>
        </w:rPr>
      </w:pPr>
      <w:r>
        <w:rPr>
          <w:b/>
          <w:bCs/>
          <w:lang w:val="en-US"/>
        </w:rPr>
        <w:tab/>
      </w:r>
    </w:p>
    <w:p w14:paraId="3CE895E6" w14:textId="77777777" w:rsidR="0070527F" w:rsidRDefault="0070527F">
      <w:pPr>
        <w:jc w:val="both"/>
        <w:rPr>
          <w:b/>
          <w:bCs/>
          <w:lang w:val="en-US"/>
        </w:rPr>
      </w:pPr>
    </w:p>
    <w:p w14:paraId="41CB782A" w14:textId="77777777" w:rsidR="0070527F" w:rsidRPr="00E03832" w:rsidRDefault="0070527F" w:rsidP="00E03832">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FB4E34" w:rsidRPr="00E03832">
        <w:rPr>
          <w:rFonts w:ascii="Cambria" w:hAnsi="Cambria" w:cs="Arial"/>
          <w:b/>
          <w:bCs/>
          <w:color w:val="000000"/>
          <w:sz w:val="22"/>
          <w:szCs w:val="22"/>
        </w:rPr>
        <w:t>2</w:t>
      </w:r>
    </w:p>
    <w:p w14:paraId="35CDB468" w14:textId="7E7BBCFD" w:rsidR="00E03832" w:rsidRPr="00E03832" w:rsidRDefault="00E03832" w:rsidP="00E03832">
      <w:pPr>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 xml:space="preserve">Manuale delle procedure di audit del Programma Italia </w:t>
      </w:r>
      <w:r w:rsidR="00584E76">
        <w:rPr>
          <w:rFonts w:ascii="Cambria" w:hAnsi="Cambria" w:cs="Calibri Light"/>
          <w:i/>
          <w:color w:val="000000"/>
          <w:sz w:val="22"/>
          <w:szCs w:val="22"/>
        </w:rPr>
        <w:t>–</w:t>
      </w:r>
      <w:r w:rsidRPr="00E03832">
        <w:rPr>
          <w:rFonts w:ascii="Cambria" w:hAnsi="Cambria" w:cs="Calibri Light"/>
          <w:i/>
          <w:color w:val="000000"/>
          <w:sz w:val="22"/>
          <w:szCs w:val="22"/>
        </w:rPr>
        <w:t xml:space="preserve"> </w:t>
      </w:r>
      <w:r w:rsidR="00584E76">
        <w:rPr>
          <w:rFonts w:ascii="Cambria" w:hAnsi="Cambria" w:cs="Calibri Light"/>
          <w:i/>
          <w:color w:val="000000"/>
          <w:sz w:val="22"/>
          <w:szCs w:val="22"/>
        </w:rPr>
        <w:t>Tunisia 2014 - 2020</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C96000">
        <w:rPr>
          <w:rFonts w:ascii="Cambria" w:hAnsi="Cambria" w:cs="Calibri Light"/>
          <w:color w:val="000000"/>
          <w:sz w:val="22"/>
          <w:szCs w:val="22"/>
        </w:rPr>
        <w:t xml:space="preserve"> </w:t>
      </w:r>
      <w:r w:rsidR="0086388C">
        <w:rPr>
          <w:rFonts w:ascii="Cambria" w:hAnsi="Cambria" w:cs="Calibri Light"/>
          <w:color w:val="000000"/>
          <w:sz w:val="22"/>
          <w:szCs w:val="22"/>
        </w:rPr>
        <w:t xml:space="preserve">del </w:t>
      </w:r>
      <w:ins w:id="1" w:author="Antonino Pumo" w:date="2021-12-17T13:15:00Z">
        <w:r w:rsidR="00C2742C" w:rsidRPr="00C2742C">
          <w:rPr>
            <w:rFonts w:ascii="Cambria" w:hAnsi="Cambria" w:cs="Calibri Light"/>
            <w:color w:val="000000"/>
            <w:sz w:val="22"/>
            <w:szCs w:val="22"/>
          </w:rPr>
          <w:t>07/12/2021</w:t>
        </w:r>
      </w:ins>
    </w:p>
    <w:p w14:paraId="2F8EC8C2" w14:textId="77777777" w:rsidR="0070527F" w:rsidRDefault="0070527F" w:rsidP="0070527F">
      <w:pPr>
        <w:spacing w:before="60" w:after="60" w:line="360" w:lineRule="auto"/>
        <w:contextualSpacing/>
        <w:jc w:val="center"/>
        <w:rPr>
          <w:rFonts w:ascii="Cambria" w:hAnsi="Cambria" w:cs="Arial"/>
          <w:b/>
          <w:bCs/>
        </w:rPr>
      </w:pPr>
    </w:p>
    <w:p w14:paraId="13B87F30" w14:textId="77777777" w:rsidR="00E359FD" w:rsidRPr="004A7824" w:rsidRDefault="00E359FD" w:rsidP="0070527F">
      <w:pPr>
        <w:spacing w:before="60" w:after="60" w:line="360" w:lineRule="auto"/>
        <w:contextualSpacing/>
        <w:jc w:val="center"/>
        <w:rPr>
          <w:rFonts w:ascii="Cambria" w:hAnsi="Cambria" w:cs="Arial"/>
          <w:b/>
          <w:bCs/>
        </w:rPr>
      </w:pPr>
    </w:p>
    <w:p w14:paraId="27F41D92" w14:textId="77777777" w:rsidR="0070527F" w:rsidRPr="00E359FD" w:rsidRDefault="00B00006" w:rsidP="0070527F">
      <w:pPr>
        <w:spacing w:before="60" w:after="60" w:line="360" w:lineRule="auto"/>
        <w:contextualSpacing/>
        <w:jc w:val="center"/>
        <w:rPr>
          <w:rFonts w:ascii="Cambria" w:hAnsi="Cambria" w:cs="Arial"/>
          <w:b/>
          <w:bCs/>
          <w:sz w:val="32"/>
          <w:szCs w:val="32"/>
        </w:rPr>
      </w:pPr>
      <w:r>
        <w:rPr>
          <w:rFonts w:ascii="Cambria" w:hAnsi="Cambria" w:cs="Arial"/>
          <w:b/>
          <w:bCs/>
          <w:sz w:val="32"/>
          <w:szCs w:val="32"/>
        </w:rPr>
        <w:t>Audit Planning Memorandum</w:t>
      </w:r>
    </w:p>
    <w:p w14:paraId="5B1F284E" w14:textId="77777777" w:rsidR="0070527F" w:rsidRPr="00E359FD" w:rsidRDefault="0070527F" w:rsidP="0070527F">
      <w:pPr>
        <w:spacing w:before="60" w:after="60" w:line="360" w:lineRule="auto"/>
        <w:contextualSpacing/>
        <w:jc w:val="center"/>
        <w:rPr>
          <w:rFonts w:ascii="Cambria" w:hAnsi="Cambria" w:cs="Arial"/>
          <w:b/>
          <w:bCs/>
          <w:i/>
        </w:rPr>
      </w:pPr>
      <w:r w:rsidRPr="00E359FD">
        <w:rPr>
          <w:rFonts w:ascii="Cambria" w:hAnsi="Cambria" w:cs="Arial"/>
          <w:b/>
          <w:bCs/>
          <w:i/>
        </w:rPr>
        <w:t>Pianificazione e formalizzazione delle attività delle missioni di audit</w:t>
      </w:r>
    </w:p>
    <w:p w14:paraId="555A1000" w14:textId="77777777" w:rsidR="00D55086" w:rsidRDefault="00D55086" w:rsidP="0070527F">
      <w:pPr>
        <w:spacing w:before="60" w:after="60" w:line="360" w:lineRule="auto"/>
        <w:contextualSpacing/>
        <w:jc w:val="center"/>
        <w:rPr>
          <w:rFonts w:ascii="Cambria" w:hAnsi="Cambria" w:cs="Arial"/>
          <w:b/>
          <w:bCs/>
        </w:rPr>
      </w:pPr>
    </w:p>
    <w:p w14:paraId="7B24BDC4" w14:textId="77777777"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Arial"/>
          <w:bCs/>
        </w:rPr>
        <w:t>P</w:t>
      </w:r>
      <w:r w:rsidR="00584E76">
        <w:rPr>
          <w:rFonts w:ascii="Cambria" w:hAnsi="Cambria" w:cs="Arial"/>
          <w:bCs/>
        </w:rPr>
        <w:t xml:space="preserve">rogramma Operativo </w:t>
      </w:r>
      <w:r w:rsidRPr="00D55086">
        <w:rPr>
          <w:rFonts w:ascii="Cambria" w:hAnsi="Cambria" w:cs="Arial"/>
          <w:bCs/>
        </w:rPr>
        <w:t>C</w:t>
      </w:r>
      <w:r w:rsidR="00584E76">
        <w:rPr>
          <w:rFonts w:ascii="Cambria" w:hAnsi="Cambria" w:cs="Arial"/>
          <w:bCs/>
        </w:rPr>
        <w:t>ongiunto</w:t>
      </w:r>
    </w:p>
    <w:p w14:paraId="4B910C60" w14:textId="77777777" w:rsidR="0070527F" w:rsidRPr="00D55086" w:rsidRDefault="00DD2685" w:rsidP="0070527F">
      <w:pPr>
        <w:spacing w:before="60" w:after="60" w:line="360" w:lineRule="auto"/>
        <w:contextualSpacing/>
        <w:jc w:val="center"/>
        <w:rPr>
          <w:rFonts w:ascii="Cambria" w:hAnsi="Cambria" w:cs="Arial"/>
          <w:bCs/>
        </w:rPr>
      </w:pPr>
      <w:r>
        <w:rPr>
          <w:rFonts w:ascii="Cambria" w:hAnsi="Cambria" w:cs="Arial"/>
          <w:bCs/>
          <w:sz w:val="32"/>
          <w:szCs w:val="32"/>
        </w:rPr>
        <w:t>ITALIA – TUNISIA 2014 - 2020</w:t>
      </w:r>
    </w:p>
    <w:p w14:paraId="1694A89A" w14:textId="77777777" w:rsidR="0070527F" w:rsidRPr="00D55086" w:rsidRDefault="0070527F" w:rsidP="0070527F">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3E08">
        <w:rPr>
          <w:rFonts w:ascii="Cambria" w:hAnsi="Cambria" w:cs="Calibri Light"/>
          <w:sz w:val="20"/>
          <w:szCs w:val="20"/>
        </w:rPr>
        <w:t xml:space="preserve"> </w:t>
      </w:r>
      <w:r w:rsidRPr="00D55086">
        <w:rPr>
          <w:rFonts w:ascii="Cambria" w:hAnsi="Cambria" w:cs="Calibri Light"/>
          <w:sz w:val="20"/>
          <w:szCs w:val="20"/>
        </w:rPr>
        <w:t>C</w:t>
      </w:r>
      <w:r w:rsidR="00E43E08">
        <w:rPr>
          <w:rFonts w:ascii="Cambria" w:hAnsi="Cambria" w:cs="Calibri Light"/>
          <w:sz w:val="20"/>
          <w:szCs w:val="20"/>
        </w:rPr>
        <w:t>(</w:t>
      </w:r>
      <w:r w:rsidRPr="00D55086">
        <w:rPr>
          <w:rFonts w:ascii="Cambria" w:hAnsi="Cambria" w:cs="Calibri Light"/>
          <w:sz w:val="20"/>
          <w:szCs w:val="20"/>
        </w:rPr>
        <w:t xml:space="preserve">2015) </w:t>
      </w:r>
      <w:r w:rsidR="00967AE8">
        <w:rPr>
          <w:rFonts w:ascii="Cambria" w:hAnsi="Cambria" w:cs="Calibri Light"/>
          <w:sz w:val="20"/>
          <w:szCs w:val="20"/>
        </w:rPr>
        <w:t>9131</w:t>
      </w:r>
      <w:r w:rsidRPr="00D55086">
        <w:rPr>
          <w:rFonts w:ascii="Cambria" w:hAnsi="Cambria" w:cs="Calibri Light"/>
          <w:sz w:val="20"/>
          <w:szCs w:val="20"/>
        </w:rPr>
        <w:t xml:space="preserve"> del 1</w:t>
      </w:r>
      <w:r w:rsidR="00967AE8">
        <w:rPr>
          <w:rFonts w:ascii="Cambria" w:hAnsi="Cambria" w:cs="Calibri Light"/>
          <w:sz w:val="20"/>
          <w:szCs w:val="20"/>
        </w:rPr>
        <w:t>7</w:t>
      </w:r>
      <w:r w:rsidRPr="00D55086">
        <w:rPr>
          <w:rFonts w:ascii="Cambria" w:hAnsi="Cambria" w:cs="Calibri Light"/>
          <w:sz w:val="20"/>
          <w:szCs w:val="20"/>
        </w:rPr>
        <w:t>/</w:t>
      </w:r>
      <w:r w:rsidR="00FB4E34" w:rsidRPr="00D55086">
        <w:rPr>
          <w:rFonts w:ascii="Cambria" w:hAnsi="Cambria" w:cs="Calibri Light"/>
          <w:sz w:val="20"/>
          <w:szCs w:val="20"/>
        </w:rPr>
        <w:t>1</w:t>
      </w:r>
      <w:r w:rsidR="00967AE8">
        <w:rPr>
          <w:rFonts w:ascii="Cambria" w:hAnsi="Cambria" w:cs="Calibri Light"/>
          <w:sz w:val="20"/>
          <w:szCs w:val="20"/>
        </w:rPr>
        <w:t>2</w:t>
      </w:r>
      <w:r w:rsidRPr="00D55086">
        <w:rPr>
          <w:rFonts w:ascii="Cambria" w:hAnsi="Cambria" w:cs="Calibri Light"/>
          <w:sz w:val="20"/>
          <w:szCs w:val="20"/>
        </w:rPr>
        <w:t>/2015</w:t>
      </w:r>
    </w:p>
    <w:p w14:paraId="6014DABC" w14:textId="77777777" w:rsidR="0070527F" w:rsidRDefault="0070527F" w:rsidP="0070527F">
      <w:pPr>
        <w:spacing w:before="60" w:after="60" w:line="360" w:lineRule="auto"/>
        <w:contextualSpacing/>
        <w:jc w:val="center"/>
        <w:rPr>
          <w:rFonts w:ascii="Cambria" w:hAnsi="Cambria" w:cs="Arial"/>
          <w:b/>
          <w:bCs/>
        </w:rPr>
      </w:pPr>
    </w:p>
    <w:p w14:paraId="1B184061" w14:textId="77777777" w:rsidR="00393003" w:rsidRPr="00C44558" w:rsidRDefault="00393003" w:rsidP="0070527F">
      <w:pPr>
        <w:spacing w:before="60" w:after="60" w:line="360" w:lineRule="auto"/>
        <w:contextualSpacing/>
        <w:jc w:val="center"/>
        <w:rPr>
          <w:rFonts w:ascii="Cambria" w:hAnsi="Cambria" w:cs="Arial"/>
          <w:b/>
          <w:bCs/>
        </w:rPr>
      </w:pPr>
    </w:p>
    <w:p w14:paraId="0C6A9A2A" w14:textId="77777777" w:rsidR="0070527F" w:rsidRPr="00F26BD4" w:rsidRDefault="00393003" w:rsidP="0070527F">
      <w:pPr>
        <w:spacing w:before="60" w:after="60" w:line="360" w:lineRule="auto"/>
        <w:contextualSpacing/>
        <w:jc w:val="center"/>
        <w:rPr>
          <w:rFonts w:ascii="Cambria" w:hAnsi="Cambria" w:cs="Arial"/>
          <w:b/>
          <w:bCs/>
        </w:rPr>
      </w:pPr>
      <w:bookmarkStart w:id="2" w:name="_Hlk517687550"/>
      <w:r w:rsidRPr="00B00006">
        <w:rPr>
          <w:rFonts w:ascii="Cambria" w:hAnsi="Cambria" w:cs="Arial"/>
          <w:b/>
          <w:bCs/>
        </w:rPr>
        <w:t xml:space="preserve">Periodo di audit </w:t>
      </w:r>
      <w:r w:rsidR="000C2255">
        <w:rPr>
          <w:rFonts w:ascii="Cambria" w:hAnsi="Cambria" w:cs="Arial"/>
          <w:b/>
          <w:bCs/>
        </w:rPr>
        <w:t>…………………………….</w:t>
      </w:r>
    </w:p>
    <w:bookmarkEnd w:id="2"/>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876236" w:rsidRDefault="0025328C" w:rsidP="0025328C">
      <w:pPr>
        <w:pageBreakBefore/>
        <w:widowControl w:val="0"/>
        <w:numPr>
          <w:ilvl w:val="0"/>
          <w:numId w:val="18"/>
        </w:numPr>
        <w:autoSpaceDE w:val="0"/>
        <w:autoSpaceDN w:val="0"/>
        <w:adjustRightInd w:val="0"/>
        <w:spacing w:after="240" w:line="291" w:lineRule="atLeast"/>
        <w:ind w:left="714" w:hanging="357"/>
        <w:jc w:val="both"/>
        <w:rPr>
          <w:rFonts w:ascii="Arial" w:hAnsi="Arial" w:cs="Arial"/>
          <w:b/>
          <w:sz w:val="21"/>
          <w:szCs w:val="21"/>
        </w:rPr>
      </w:pPr>
      <w:bookmarkStart w:id="3" w:name="_Hlk517428733"/>
      <w:r>
        <w:rPr>
          <w:rFonts w:ascii="Arial" w:hAnsi="Arial" w:cs="Arial"/>
          <w:b/>
          <w:sz w:val="21"/>
          <w:szCs w:val="21"/>
        </w:rPr>
        <w:lastRenderedPageBreak/>
        <w:t>ANAGRAFICA</w:t>
      </w:r>
    </w:p>
    <w:p w14:paraId="62C220DB" w14:textId="77777777" w:rsidR="0025328C" w:rsidRPr="00876236" w:rsidRDefault="0025328C" w:rsidP="0025328C">
      <w:pPr>
        <w:widowControl w:val="0"/>
        <w:autoSpaceDE w:val="0"/>
        <w:autoSpaceDN w:val="0"/>
        <w:adjustRightInd w:val="0"/>
        <w:spacing w:after="120"/>
        <w:rPr>
          <w:rFonts w:ascii="Arial" w:hAnsi="Arial" w:cs="Arial"/>
          <w:b/>
          <w:sz w:val="21"/>
          <w:szCs w:val="21"/>
        </w:rPr>
      </w:pPr>
      <w:r w:rsidRPr="00876236">
        <w:rPr>
          <w:rFonts w:ascii="Arial" w:hAnsi="Arial" w:cs="Arial"/>
          <w:b/>
          <w:sz w:val="21"/>
          <w:szCs w:val="21"/>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0014833A" w14:textId="77777777" w:rsidTr="005715B1">
        <w:trPr>
          <w:trHeight w:val="228"/>
        </w:trPr>
        <w:tc>
          <w:tcPr>
            <w:tcW w:w="9709" w:type="dxa"/>
            <w:vAlign w:val="center"/>
          </w:tcPr>
          <w:p w14:paraId="4C73586F" w14:textId="77777777" w:rsidR="0025328C" w:rsidRPr="00876236" w:rsidRDefault="0025328C" w:rsidP="00AD2290">
            <w:pPr>
              <w:widowControl w:val="0"/>
              <w:autoSpaceDE w:val="0"/>
              <w:autoSpaceDN w:val="0"/>
              <w:adjustRightInd w:val="0"/>
              <w:spacing w:before="40" w:after="40"/>
              <w:jc w:val="both"/>
              <w:rPr>
                <w:rFonts w:ascii="Arial" w:hAnsi="Arial" w:cs="Arial"/>
                <w:sz w:val="21"/>
                <w:szCs w:val="21"/>
              </w:rPr>
            </w:pPr>
            <w:r w:rsidRPr="002270E6">
              <w:rPr>
                <w:rFonts w:ascii="Arial" w:hAnsi="Arial" w:cs="Arial"/>
                <w:i/>
                <w:sz w:val="21"/>
                <w:szCs w:val="21"/>
              </w:rPr>
              <w:t>Programma</w:t>
            </w:r>
            <w:r>
              <w:rPr>
                <w:rFonts w:ascii="Arial" w:hAnsi="Arial" w:cs="Arial"/>
                <w:i/>
                <w:sz w:val="21"/>
                <w:szCs w:val="21"/>
              </w:rPr>
              <w:t>:</w:t>
            </w:r>
            <w:r w:rsidRPr="002270E6">
              <w:rPr>
                <w:rFonts w:ascii="Arial" w:hAnsi="Arial" w:cs="Arial"/>
                <w:i/>
                <w:sz w:val="21"/>
                <w:szCs w:val="21"/>
              </w:rPr>
              <w:t xml:space="preserve"> </w:t>
            </w:r>
            <w:r w:rsidR="00E2231D">
              <w:rPr>
                <w:rFonts w:ascii="Arial" w:hAnsi="Arial" w:cs="Arial"/>
                <w:i/>
                <w:sz w:val="21"/>
                <w:szCs w:val="21"/>
              </w:rPr>
              <w:t>Programma Operativo Congiunto Italia Tunisia 2014-2020</w:t>
            </w:r>
          </w:p>
        </w:tc>
      </w:tr>
      <w:tr w:rsidR="0025328C" w:rsidRPr="00876236" w14:paraId="1245E7E1" w14:textId="77777777" w:rsidTr="005715B1">
        <w:trPr>
          <w:trHeight w:val="276"/>
        </w:trPr>
        <w:tc>
          <w:tcPr>
            <w:tcW w:w="9709" w:type="dxa"/>
            <w:vAlign w:val="center"/>
          </w:tcPr>
          <w:p w14:paraId="2DFB06F0" w14:textId="60C25701" w:rsidR="0025328C" w:rsidRPr="00876236" w:rsidRDefault="0025328C" w:rsidP="00AD2290">
            <w:pPr>
              <w:widowControl w:val="0"/>
              <w:autoSpaceDE w:val="0"/>
              <w:autoSpaceDN w:val="0"/>
              <w:adjustRightInd w:val="0"/>
              <w:spacing w:before="40" w:after="40"/>
              <w:jc w:val="both"/>
              <w:rPr>
                <w:rFonts w:ascii="Arial" w:hAnsi="Arial" w:cs="Arial"/>
                <w:i/>
                <w:iCs/>
                <w:sz w:val="21"/>
                <w:szCs w:val="21"/>
              </w:rPr>
            </w:pPr>
            <w:r w:rsidRPr="002270E6">
              <w:rPr>
                <w:rFonts w:ascii="Arial" w:hAnsi="Arial" w:cs="Arial"/>
                <w:i/>
                <w:sz w:val="21"/>
                <w:szCs w:val="21"/>
              </w:rPr>
              <w:t>Approvato</w:t>
            </w:r>
            <w:r>
              <w:rPr>
                <w:rFonts w:ascii="Arial" w:hAnsi="Arial" w:cs="Arial"/>
                <w:i/>
                <w:sz w:val="21"/>
                <w:szCs w:val="21"/>
              </w:rPr>
              <w:t xml:space="preserve">: </w:t>
            </w:r>
            <w:r w:rsidR="00BE0DD7">
              <w:rPr>
                <w:rFonts w:ascii="Arial" w:hAnsi="Arial" w:cs="Arial"/>
                <w:i/>
                <w:sz w:val="21"/>
                <w:szCs w:val="21"/>
              </w:rPr>
              <w:t>(inserire eventuali aggiornamenti)</w:t>
            </w:r>
          </w:p>
        </w:tc>
      </w:tr>
      <w:tr w:rsidR="0025328C" w:rsidRPr="00876236" w14:paraId="2C584C9F" w14:textId="77777777" w:rsidTr="005715B1">
        <w:trPr>
          <w:trHeight w:val="266"/>
        </w:trPr>
        <w:tc>
          <w:tcPr>
            <w:tcW w:w="9709" w:type="dxa"/>
            <w:vAlign w:val="center"/>
          </w:tcPr>
          <w:p w14:paraId="1EDD56D1" w14:textId="6307D978" w:rsidR="0025328C" w:rsidRPr="00876236" w:rsidRDefault="0025328C" w:rsidP="00AD2290">
            <w:pPr>
              <w:widowControl w:val="0"/>
              <w:autoSpaceDE w:val="0"/>
              <w:autoSpaceDN w:val="0"/>
              <w:adjustRightInd w:val="0"/>
              <w:spacing w:before="40" w:after="40"/>
              <w:jc w:val="both"/>
              <w:rPr>
                <w:rFonts w:ascii="Arial" w:hAnsi="Arial" w:cs="Arial"/>
                <w:sz w:val="21"/>
                <w:szCs w:val="21"/>
              </w:rPr>
            </w:pPr>
            <w:r w:rsidRPr="002270E6">
              <w:rPr>
                <w:rFonts w:ascii="Arial" w:hAnsi="Arial" w:cs="Arial"/>
                <w:i/>
                <w:sz w:val="21"/>
                <w:szCs w:val="21"/>
              </w:rPr>
              <w:t>AG</w:t>
            </w:r>
            <w:r>
              <w:rPr>
                <w:rFonts w:ascii="Arial" w:hAnsi="Arial" w:cs="Arial"/>
                <w:i/>
                <w:sz w:val="21"/>
                <w:szCs w:val="21"/>
              </w:rPr>
              <w:t>:</w:t>
            </w:r>
            <w:r w:rsidRPr="00876236">
              <w:rPr>
                <w:rFonts w:ascii="Arial" w:hAnsi="Arial" w:cs="Arial"/>
                <w:sz w:val="21"/>
                <w:szCs w:val="21"/>
              </w:rPr>
              <w:t xml:space="preserve"> </w:t>
            </w:r>
            <w:r w:rsidR="00E2231D">
              <w:rPr>
                <w:rFonts w:ascii="Arial" w:hAnsi="Arial" w:cs="Arial"/>
                <w:sz w:val="21"/>
                <w:szCs w:val="21"/>
              </w:rPr>
              <w:t>Regione Siciliana – Presidenza – Dipartimento Regionale della Programmazione</w:t>
            </w:r>
          </w:p>
        </w:tc>
      </w:tr>
      <w:tr w:rsidR="0025328C" w:rsidRPr="005715B1" w14:paraId="1992644D" w14:textId="77777777" w:rsidTr="00502B03">
        <w:tc>
          <w:tcPr>
            <w:tcW w:w="9709" w:type="dxa"/>
            <w:vAlign w:val="center"/>
          </w:tcPr>
          <w:p w14:paraId="5280282F" w14:textId="182CC663" w:rsidR="0025328C" w:rsidRPr="00466A9C" w:rsidRDefault="0012608F" w:rsidP="00AD2290">
            <w:pPr>
              <w:widowControl w:val="0"/>
              <w:autoSpaceDE w:val="0"/>
              <w:autoSpaceDN w:val="0"/>
              <w:adjustRightInd w:val="0"/>
              <w:spacing w:before="40" w:after="40"/>
              <w:jc w:val="both"/>
              <w:rPr>
                <w:rFonts w:ascii="Arial" w:hAnsi="Arial" w:cs="Arial"/>
                <w:i/>
                <w:iCs/>
                <w:sz w:val="21"/>
                <w:szCs w:val="21"/>
                <w:lang w:val="en-US"/>
              </w:rPr>
            </w:pPr>
            <w:r w:rsidRPr="00466A9C">
              <w:rPr>
                <w:rFonts w:ascii="Arial" w:hAnsi="Arial" w:cs="Arial"/>
                <w:sz w:val="21"/>
                <w:szCs w:val="21"/>
                <w:lang w:val="en-US"/>
              </w:rPr>
              <w:t>AN</w:t>
            </w:r>
            <w:r w:rsidR="00C15ED1">
              <w:rPr>
                <w:rFonts w:ascii="Arial" w:hAnsi="Arial" w:cs="Arial"/>
                <w:sz w:val="21"/>
                <w:szCs w:val="21"/>
                <w:lang w:val="en-US"/>
              </w:rPr>
              <w:t>T</w:t>
            </w:r>
            <w:r w:rsidRPr="00466A9C">
              <w:rPr>
                <w:rFonts w:ascii="Arial" w:hAnsi="Arial" w:cs="Arial"/>
                <w:i/>
                <w:iCs/>
                <w:sz w:val="21"/>
                <w:szCs w:val="21"/>
                <w:lang w:val="en-US"/>
              </w:rPr>
              <w:t xml:space="preserve">: </w:t>
            </w:r>
            <w:r w:rsidR="00C15ED1" w:rsidRPr="00C15ED1">
              <w:rPr>
                <w:rFonts w:ascii="Arial" w:hAnsi="Arial" w:cs="Arial"/>
                <w:i/>
                <w:iCs/>
                <w:sz w:val="21"/>
                <w:szCs w:val="21"/>
                <w:lang w:val="en-US"/>
              </w:rPr>
              <w:t>Ministére de l’Economie, des Finances et de l’appui à l’Investissement</w:t>
            </w:r>
            <w:r w:rsidRPr="00466A9C">
              <w:rPr>
                <w:rFonts w:ascii="Arial" w:hAnsi="Arial" w:cs="Arial"/>
                <w:i/>
                <w:iCs/>
                <w:sz w:val="21"/>
                <w:szCs w:val="21"/>
                <w:lang w:val="en-US"/>
              </w:rPr>
              <w:t>.</w:t>
            </w:r>
          </w:p>
        </w:tc>
      </w:tr>
    </w:tbl>
    <w:p w14:paraId="201E8D8E"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7CB624D9" w14:textId="77777777" w:rsidTr="00502B03">
        <w:tc>
          <w:tcPr>
            <w:tcW w:w="9709" w:type="dxa"/>
          </w:tcPr>
          <w:p w14:paraId="4F29412C" w14:textId="27C3EE5B"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Sistema di gestione e controllo adottato in data</w:t>
            </w:r>
            <w:r w:rsidR="00C161B3">
              <w:rPr>
                <w:rFonts w:ascii="Arial" w:hAnsi="Arial" w:cs="Arial"/>
                <w:i/>
                <w:sz w:val="21"/>
                <w:szCs w:val="21"/>
              </w:rPr>
              <w:t xml:space="preserve">: </w:t>
            </w:r>
            <w:r w:rsidR="00F84E62">
              <w:rPr>
                <w:rFonts w:ascii="Arial" w:hAnsi="Arial" w:cs="Arial"/>
                <w:i/>
                <w:sz w:val="21"/>
                <w:szCs w:val="21"/>
              </w:rPr>
              <w:t>(inserire eventuali aggiornamenti)</w:t>
            </w:r>
          </w:p>
        </w:tc>
      </w:tr>
      <w:tr w:rsidR="0025328C" w:rsidRPr="00876236" w14:paraId="7D029365" w14:textId="77777777" w:rsidTr="00502B03">
        <w:tc>
          <w:tcPr>
            <w:tcW w:w="9709" w:type="dxa"/>
          </w:tcPr>
          <w:p w14:paraId="72B0A04D" w14:textId="77777777" w:rsidR="0025328C" w:rsidRPr="00876236" w:rsidRDefault="0025328C" w:rsidP="00AD2290">
            <w:pPr>
              <w:widowControl w:val="0"/>
              <w:autoSpaceDE w:val="0"/>
              <w:autoSpaceDN w:val="0"/>
              <w:adjustRightInd w:val="0"/>
              <w:spacing w:before="40" w:after="40"/>
              <w:rPr>
                <w:rFonts w:ascii="Arial" w:hAnsi="Arial" w:cs="Arial"/>
                <w:i/>
                <w:iCs/>
                <w:sz w:val="21"/>
                <w:szCs w:val="21"/>
              </w:rPr>
            </w:pPr>
          </w:p>
        </w:tc>
      </w:tr>
    </w:tbl>
    <w:p w14:paraId="66DD7968"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3EEEC29A" w14:textId="77777777" w:rsidTr="00502B03">
        <w:tc>
          <w:tcPr>
            <w:tcW w:w="9709" w:type="dxa"/>
          </w:tcPr>
          <w:p w14:paraId="59878463" w14:textId="0A481231"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Parere sulla designazione</w:t>
            </w:r>
            <w:r w:rsidR="00C161B3">
              <w:rPr>
                <w:rFonts w:ascii="Arial" w:hAnsi="Arial" w:cs="Arial"/>
                <w:i/>
                <w:sz w:val="21"/>
                <w:szCs w:val="21"/>
              </w:rPr>
              <w:t>:</w:t>
            </w:r>
          </w:p>
        </w:tc>
      </w:tr>
      <w:tr w:rsidR="0025328C" w:rsidRPr="00876236" w14:paraId="35E040AE" w14:textId="77777777" w:rsidTr="00502B03">
        <w:tc>
          <w:tcPr>
            <w:tcW w:w="9709" w:type="dxa"/>
          </w:tcPr>
          <w:p w14:paraId="68AC525A" w14:textId="77777777" w:rsidR="0025328C" w:rsidRPr="00876236" w:rsidRDefault="00444EA1" w:rsidP="00AD2290">
            <w:pPr>
              <w:widowControl w:val="0"/>
              <w:autoSpaceDE w:val="0"/>
              <w:autoSpaceDN w:val="0"/>
              <w:adjustRightInd w:val="0"/>
              <w:spacing w:before="40" w:after="40"/>
              <w:rPr>
                <w:rFonts w:ascii="Arial" w:hAnsi="Arial" w:cs="Arial"/>
                <w:i/>
                <w:iCs/>
                <w:sz w:val="21"/>
                <w:szCs w:val="21"/>
              </w:rPr>
            </w:pPr>
            <w:r>
              <w:rPr>
                <w:rFonts w:ascii="Arial" w:hAnsi="Arial" w:cs="Arial"/>
                <w:i/>
                <w:sz w:val="21"/>
                <w:szCs w:val="21"/>
              </w:rPr>
              <w:t xml:space="preserve">nota AdA prot. n. 4493 del 31.10.2018; presa d’atto della CE </w:t>
            </w:r>
            <w:r w:rsidRPr="00B10F5A">
              <w:rPr>
                <w:rFonts w:ascii="Arial" w:hAnsi="Arial" w:cs="Arial"/>
                <w:i/>
                <w:sz w:val="21"/>
                <w:szCs w:val="21"/>
              </w:rPr>
              <w:t>Ref. Ares</w:t>
            </w:r>
            <w:r>
              <w:rPr>
                <w:rFonts w:ascii="Arial" w:hAnsi="Arial" w:cs="Arial"/>
                <w:i/>
                <w:sz w:val="21"/>
                <w:szCs w:val="21"/>
              </w:rPr>
              <w:t xml:space="preserve"> </w:t>
            </w:r>
            <w:r w:rsidRPr="00B10F5A">
              <w:rPr>
                <w:rFonts w:ascii="Arial" w:hAnsi="Arial" w:cs="Arial"/>
                <w:i/>
                <w:sz w:val="21"/>
                <w:szCs w:val="21"/>
              </w:rPr>
              <w:t>(2019)3452582 - 27/05/2019</w:t>
            </w:r>
            <w:r>
              <w:rPr>
                <w:rFonts w:ascii="Arial" w:hAnsi="Arial" w:cs="Arial"/>
                <w:i/>
                <w:sz w:val="21"/>
                <w:szCs w:val="21"/>
              </w:rPr>
              <w:t>. (inserire eventuali aggiornamenti)</w:t>
            </w:r>
          </w:p>
        </w:tc>
      </w:tr>
    </w:tbl>
    <w:p w14:paraId="771E21F5" w14:textId="77777777" w:rsidR="0025328C" w:rsidRPr="00876236" w:rsidRDefault="0025328C" w:rsidP="00AD2290">
      <w:pPr>
        <w:widowControl w:val="0"/>
        <w:autoSpaceDE w:val="0"/>
        <w:autoSpaceDN w:val="0"/>
        <w:adjustRightInd w:val="0"/>
        <w:spacing w:before="40" w:after="40"/>
        <w:rPr>
          <w:rFonts w:ascii="BBJPJF+RAAAAA+TimesNewRoman,Bol" w:hAnsi="BBJPJF+RAAAAA+TimesNewRoman,Bol" w:cs="BBJPJF+RAAAAA+TimesNewRoman,Bo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40C64D6A" w14:textId="77777777" w:rsidTr="00502B03">
        <w:tc>
          <w:tcPr>
            <w:tcW w:w="9709" w:type="dxa"/>
          </w:tcPr>
          <w:p w14:paraId="5A09B089" w14:textId="77777777" w:rsidR="0025328C" w:rsidRPr="00876236" w:rsidRDefault="0025328C" w:rsidP="00AD2290">
            <w:pPr>
              <w:widowControl w:val="0"/>
              <w:autoSpaceDE w:val="0"/>
              <w:autoSpaceDN w:val="0"/>
              <w:adjustRightInd w:val="0"/>
              <w:spacing w:before="40" w:after="40"/>
              <w:rPr>
                <w:rFonts w:ascii="Arial" w:hAnsi="Arial" w:cs="Arial"/>
                <w:i/>
                <w:sz w:val="21"/>
                <w:szCs w:val="21"/>
              </w:rPr>
            </w:pPr>
            <w:r w:rsidRPr="00876236">
              <w:rPr>
                <w:rFonts w:ascii="Arial" w:hAnsi="Arial" w:cs="Arial"/>
                <w:i/>
                <w:sz w:val="21"/>
                <w:szCs w:val="21"/>
              </w:rPr>
              <w:t>Descrizione eventuali riserve present</w:t>
            </w:r>
            <w:r>
              <w:rPr>
                <w:rFonts w:ascii="Arial" w:hAnsi="Arial" w:cs="Arial"/>
                <w:i/>
                <w:sz w:val="21"/>
                <w:szCs w:val="21"/>
              </w:rPr>
              <w:t>i nel parere sulla designazione</w:t>
            </w:r>
          </w:p>
        </w:tc>
      </w:tr>
      <w:tr w:rsidR="0025328C" w:rsidRPr="00876236" w14:paraId="6BC7A27B" w14:textId="77777777" w:rsidTr="00502B03">
        <w:tc>
          <w:tcPr>
            <w:tcW w:w="9709" w:type="dxa"/>
          </w:tcPr>
          <w:p w14:paraId="1294A697" w14:textId="77777777" w:rsidR="0025328C" w:rsidRPr="00876236" w:rsidRDefault="00C161B3" w:rsidP="00AD2290">
            <w:pPr>
              <w:widowControl w:val="0"/>
              <w:autoSpaceDE w:val="0"/>
              <w:autoSpaceDN w:val="0"/>
              <w:adjustRightInd w:val="0"/>
              <w:spacing w:before="40" w:after="40"/>
              <w:rPr>
                <w:rFonts w:ascii="Arial" w:hAnsi="Arial" w:cs="Arial"/>
                <w:sz w:val="21"/>
                <w:szCs w:val="21"/>
              </w:rPr>
            </w:pPr>
            <w:r>
              <w:rPr>
                <w:rFonts w:ascii="Arial" w:hAnsi="Arial" w:cs="Arial"/>
                <w:sz w:val="21"/>
                <w:szCs w:val="21"/>
              </w:rPr>
              <w:t>Parere senza riserve</w:t>
            </w:r>
            <w:r w:rsidR="00B10F5A">
              <w:rPr>
                <w:rFonts w:ascii="Arial" w:hAnsi="Arial" w:cs="Arial"/>
                <w:sz w:val="21"/>
                <w:szCs w:val="21"/>
              </w:rPr>
              <w:t xml:space="preserve">; previsto dalla CE nella </w:t>
            </w:r>
            <w:r w:rsidR="00B10F5A" w:rsidRPr="00B10F5A">
              <w:rPr>
                <w:rFonts w:ascii="Arial" w:hAnsi="Arial" w:cs="Arial"/>
                <w:sz w:val="21"/>
                <w:szCs w:val="21"/>
              </w:rPr>
              <w:t>presa d’atto della CE Ref. Ares</w:t>
            </w:r>
            <w:r w:rsidR="00C96000">
              <w:rPr>
                <w:rFonts w:ascii="Arial" w:hAnsi="Arial" w:cs="Arial"/>
                <w:sz w:val="21"/>
                <w:szCs w:val="21"/>
              </w:rPr>
              <w:t xml:space="preserve"> </w:t>
            </w:r>
            <w:r w:rsidR="00B10F5A" w:rsidRPr="00B10F5A">
              <w:rPr>
                <w:rFonts w:ascii="Arial" w:hAnsi="Arial" w:cs="Arial"/>
                <w:sz w:val="21"/>
                <w:szCs w:val="21"/>
              </w:rPr>
              <w:t>(2019)3452582 - 27/05/2019</w:t>
            </w:r>
            <w:r w:rsidR="00B10F5A">
              <w:rPr>
                <w:rFonts w:ascii="Arial" w:hAnsi="Arial" w:cs="Arial"/>
                <w:sz w:val="21"/>
                <w:szCs w:val="21"/>
              </w:rPr>
              <w:t xml:space="preserve"> cronoprogramma da rispettare, verificato </w:t>
            </w:r>
            <w:r w:rsidR="00B10F5A" w:rsidRPr="00B10F5A">
              <w:rPr>
                <w:rFonts w:ascii="Arial" w:hAnsi="Arial" w:cs="Arial"/>
                <w:sz w:val="21"/>
                <w:szCs w:val="21"/>
              </w:rPr>
              <w:t>da Ernst Young per conto della DG NEAR</w:t>
            </w:r>
            <w:r w:rsidR="00C96000">
              <w:rPr>
                <w:rFonts w:ascii="Arial" w:hAnsi="Arial" w:cs="Arial"/>
                <w:sz w:val="21"/>
                <w:szCs w:val="21"/>
              </w:rPr>
              <w:t xml:space="preserve"> </w:t>
            </w:r>
            <w:r w:rsidR="00F84E62">
              <w:rPr>
                <w:rFonts w:ascii="Arial" w:hAnsi="Arial" w:cs="Arial"/>
                <w:i/>
                <w:sz w:val="21"/>
                <w:szCs w:val="21"/>
              </w:rPr>
              <w:t>(inserire eventuali aggiornamenti)</w:t>
            </w:r>
          </w:p>
        </w:tc>
      </w:tr>
    </w:tbl>
    <w:p w14:paraId="64B1284A" w14:textId="77777777" w:rsidR="0025328C" w:rsidRPr="00876236" w:rsidRDefault="0025328C" w:rsidP="00AD2290">
      <w:pPr>
        <w:widowControl w:val="0"/>
        <w:autoSpaceDE w:val="0"/>
        <w:autoSpaceDN w:val="0"/>
        <w:adjustRightInd w:val="0"/>
        <w:spacing w:before="40" w:after="40"/>
        <w:rPr>
          <w:rFonts w:ascii="Arial" w:hAnsi="Arial" w:cs="Arial"/>
          <w:b/>
          <w:bCs/>
          <w:sz w:val="21"/>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09"/>
      </w:tblGrid>
      <w:tr w:rsidR="0025328C" w:rsidRPr="00876236" w14:paraId="368D6FAB" w14:textId="77777777" w:rsidTr="00502B03">
        <w:tc>
          <w:tcPr>
            <w:tcW w:w="9709" w:type="dxa"/>
          </w:tcPr>
          <w:p w14:paraId="7B639664" w14:textId="77777777" w:rsidR="0025328C" w:rsidRPr="00876236" w:rsidRDefault="0025328C" w:rsidP="00AD2290">
            <w:pPr>
              <w:widowControl w:val="0"/>
              <w:autoSpaceDE w:val="0"/>
              <w:autoSpaceDN w:val="0"/>
              <w:adjustRightInd w:val="0"/>
              <w:spacing w:before="40" w:after="40"/>
              <w:rPr>
                <w:rFonts w:ascii="Arial" w:hAnsi="Arial" w:cs="Arial"/>
                <w:bCs/>
                <w:i/>
                <w:sz w:val="21"/>
                <w:szCs w:val="21"/>
              </w:rPr>
            </w:pPr>
            <w:r w:rsidRPr="00876236">
              <w:rPr>
                <w:rFonts w:ascii="Arial" w:hAnsi="Arial" w:cs="Arial"/>
                <w:bCs/>
                <w:i/>
                <w:sz w:val="21"/>
                <w:szCs w:val="21"/>
              </w:rPr>
              <w:t xml:space="preserve">Precedenti controlli effettuati da organismi nazionali o comunitari e relativo esito </w:t>
            </w:r>
          </w:p>
        </w:tc>
      </w:tr>
      <w:tr w:rsidR="0025328C" w:rsidRPr="00876236" w14:paraId="3BFBEF40" w14:textId="77777777" w:rsidTr="005715B1">
        <w:trPr>
          <w:trHeight w:val="337"/>
        </w:trPr>
        <w:tc>
          <w:tcPr>
            <w:tcW w:w="9709" w:type="dxa"/>
          </w:tcPr>
          <w:p w14:paraId="15BD7F2E" w14:textId="77777777" w:rsidR="0025328C" w:rsidRDefault="00C161B3" w:rsidP="00502B03">
            <w:pPr>
              <w:widowControl w:val="0"/>
              <w:autoSpaceDE w:val="0"/>
              <w:autoSpaceDN w:val="0"/>
              <w:adjustRightInd w:val="0"/>
              <w:rPr>
                <w:rFonts w:ascii="Arial" w:hAnsi="Arial" w:cs="Arial"/>
                <w:i/>
                <w:iCs/>
                <w:sz w:val="21"/>
                <w:szCs w:val="21"/>
              </w:rPr>
            </w:pPr>
            <w:r>
              <w:rPr>
                <w:rFonts w:ascii="Arial" w:hAnsi="Arial" w:cs="Arial"/>
                <w:i/>
                <w:iCs/>
                <w:sz w:val="21"/>
                <w:szCs w:val="21"/>
              </w:rPr>
              <w:t>Controllo effettuato da Ernst Young per conto della DG NEAR per verifica adempimento osservazioni designazione</w:t>
            </w:r>
            <w:r w:rsidR="00444EA1">
              <w:rPr>
                <w:rFonts w:ascii="Arial" w:hAnsi="Arial" w:cs="Arial"/>
                <w:i/>
                <w:iCs/>
                <w:sz w:val="21"/>
                <w:szCs w:val="21"/>
              </w:rPr>
              <w:t>, con esito positivo</w:t>
            </w:r>
            <w:r w:rsidR="00435387">
              <w:rPr>
                <w:rFonts w:ascii="Arial" w:hAnsi="Arial" w:cs="Arial"/>
                <w:i/>
                <w:iCs/>
                <w:sz w:val="21"/>
                <w:szCs w:val="21"/>
              </w:rPr>
              <w:t>;</w:t>
            </w:r>
          </w:p>
          <w:p w14:paraId="6B01B7FA" w14:textId="19623B1E" w:rsidR="00435387" w:rsidRPr="00876236" w:rsidRDefault="00435387" w:rsidP="00502B03">
            <w:pPr>
              <w:widowControl w:val="0"/>
              <w:autoSpaceDE w:val="0"/>
              <w:autoSpaceDN w:val="0"/>
              <w:adjustRightInd w:val="0"/>
              <w:rPr>
                <w:rFonts w:ascii="Arial" w:hAnsi="Arial" w:cs="Arial"/>
                <w:i/>
                <w:iCs/>
                <w:sz w:val="21"/>
                <w:szCs w:val="21"/>
              </w:rPr>
            </w:pPr>
            <w:r>
              <w:rPr>
                <w:rFonts w:ascii="Arial" w:hAnsi="Arial" w:cs="Arial"/>
                <w:i/>
                <w:sz w:val="21"/>
                <w:szCs w:val="21"/>
              </w:rPr>
              <w:t>(inserire eventuali aggiornamenti)</w:t>
            </w:r>
          </w:p>
        </w:tc>
      </w:tr>
    </w:tbl>
    <w:p w14:paraId="4B1646C9" w14:textId="77777777" w:rsidR="0025328C" w:rsidRDefault="0025328C" w:rsidP="0025328C">
      <w:pPr>
        <w:widowControl w:val="0"/>
        <w:autoSpaceDE w:val="0"/>
        <w:autoSpaceDN w:val="0"/>
        <w:adjustRightInd w:val="0"/>
        <w:spacing w:line="288" w:lineRule="auto"/>
        <w:jc w:val="both"/>
        <w:rPr>
          <w:rFonts w:ascii="Arial" w:hAnsi="Arial" w:cs="Arial"/>
          <w:b/>
          <w:color w:val="000000"/>
          <w:sz w:val="21"/>
          <w:szCs w:val="21"/>
        </w:rPr>
      </w:pPr>
    </w:p>
    <w:p w14:paraId="30A6735F" w14:textId="77777777" w:rsidR="0070527F" w:rsidRPr="00876236" w:rsidRDefault="00A931D6" w:rsidP="0070527F">
      <w:pPr>
        <w:widowControl w:val="0"/>
        <w:numPr>
          <w:ilvl w:val="0"/>
          <w:numId w:val="18"/>
        </w:numPr>
        <w:autoSpaceDE w:val="0"/>
        <w:autoSpaceDN w:val="0"/>
        <w:adjustRightInd w:val="0"/>
        <w:spacing w:before="120" w:after="120" w:line="288" w:lineRule="auto"/>
        <w:ind w:left="714" w:hanging="357"/>
        <w:jc w:val="both"/>
        <w:rPr>
          <w:rFonts w:ascii="Arial" w:hAnsi="Arial" w:cs="Arial"/>
          <w:b/>
          <w:sz w:val="21"/>
          <w:szCs w:val="21"/>
        </w:rPr>
      </w:pPr>
      <w:r>
        <w:rPr>
          <w:rFonts w:ascii="Arial" w:hAnsi="Arial" w:cs="Arial"/>
          <w:b/>
          <w:sz w:val="21"/>
          <w:szCs w:val="21"/>
        </w:rPr>
        <w:t>OBIETTIVI DEL MEMORANDUM</w:t>
      </w:r>
    </w:p>
    <w:p w14:paraId="7CA4E1FE" w14:textId="77777777" w:rsidR="0025328C" w:rsidRPr="00876236" w:rsidRDefault="0025328C" w:rsidP="0025328C">
      <w:pPr>
        <w:widowControl w:val="0"/>
        <w:autoSpaceDE w:val="0"/>
        <w:autoSpaceDN w:val="0"/>
        <w:adjustRightInd w:val="0"/>
        <w:spacing w:after="120" w:line="288" w:lineRule="auto"/>
        <w:jc w:val="both"/>
        <w:rPr>
          <w:rFonts w:ascii="Arial" w:hAnsi="Arial" w:cs="Arial"/>
          <w:sz w:val="21"/>
          <w:szCs w:val="21"/>
        </w:rPr>
      </w:pPr>
      <w:r w:rsidRPr="000C6E5F">
        <w:rPr>
          <w:rFonts w:ascii="Arial" w:hAnsi="Arial" w:cs="Arial"/>
          <w:sz w:val="21"/>
          <w:szCs w:val="21"/>
        </w:rPr>
        <w: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t>
      </w:r>
    </w:p>
    <w:p w14:paraId="5C7ECF59" w14:textId="77777777" w:rsidR="0070527F" w:rsidRDefault="0025328C" w:rsidP="0070527F">
      <w:pPr>
        <w:widowControl w:val="0"/>
        <w:numPr>
          <w:ilvl w:val="0"/>
          <w:numId w:val="18"/>
        </w:numPr>
        <w:autoSpaceDE w:val="0"/>
        <w:autoSpaceDN w:val="0"/>
        <w:adjustRightInd w:val="0"/>
        <w:spacing w:before="240" w:after="120" w:line="288" w:lineRule="auto"/>
        <w:ind w:left="714" w:hanging="357"/>
        <w:jc w:val="both"/>
        <w:rPr>
          <w:rFonts w:ascii="Arial" w:hAnsi="Arial" w:cs="Arial"/>
          <w:b/>
          <w:sz w:val="21"/>
          <w:szCs w:val="21"/>
        </w:rPr>
      </w:pPr>
      <w:r w:rsidRPr="00876236">
        <w:rPr>
          <w:rFonts w:ascii="Arial" w:hAnsi="Arial" w:cs="Arial"/>
          <w:b/>
          <w:sz w:val="21"/>
          <w:szCs w:val="21"/>
        </w:rPr>
        <w:t>PRINCIPI DELL’AUTORIT</w:t>
      </w:r>
      <w:r>
        <w:rPr>
          <w:rFonts w:ascii="Arial" w:hAnsi="Arial" w:cs="Arial"/>
          <w:b/>
          <w:sz w:val="21"/>
          <w:szCs w:val="21"/>
        </w:rPr>
        <w:t>À DI AUDIT</w:t>
      </w:r>
    </w:p>
    <w:p w14:paraId="07FD4AEF" w14:textId="2F1986F0" w:rsidR="009C5FD6" w:rsidRDefault="0025328C" w:rsidP="00466A9C">
      <w:pPr>
        <w:pStyle w:val="Paragrafoelenco"/>
        <w:widowControl w:val="0"/>
        <w:numPr>
          <w:ilvl w:val="0"/>
          <w:numId w:val="29"/>
        </w:numPr>
        <w:autoSpaceDE w:val="0"/>
        <w:autoSpaceDN w:val="0"/>
        <w:adjustRightInd w:val="0"/>
        <w:spacing w:line="288" w:lineRule="auto"/>
        <w:ind w:left="567" w:hanging="304"/>
        <w:jc w:val="both"/>
        <w:rPr>
          <w:rFonts w:ascii="Arial" w:hAnsi="Arial" w:cs="Arial"/>
          <w:sz w:val="21"/>
          <w:szCs w:val="21"/>
        </w:rPr>
      </w:pPr>
      <w:r w:rsidRPr="00876236">
        <w:rPr>
          <w:rFonts w:ascii="Arial" w:hAnsi="Arial" w:cs="Arial"/>
          <w:sz w:val="21"/>
          <w:szCs w:val="21"/>
        </w:rPr>
        <w:t xml:space="preserve">Nel rispetto del principio della separazione delle funzioni </w:t>
      </w:r>
      <w:r w:rsidR="00B52E66">
        <w:rPr>
          <w:rFonts w:ascii="Arial" w:hAnsi="Arial" w:cs="Arial"/>
          <w:sz w:val="21"/>
          <w:szCs w:val="21"/>
        </w:rPr>
        <w:t>richiamato</w:t>
      </w:r>
      <w:r w:rsidRPr="00876236">
        <w:rPr>
          <w:rFonts w:ascii="Arial" w:hAnsi="Arial" w:cs="Arial"/>
          <w:sz w:val="21"/>
          <w:szCs w:val="21"/>
        </w:rPr>
        <w:t xml:space="preserve"> all’Art</w:t>
      </w:r>
      <w:r>
        <w:rPr>
          <w:rFonts w:ascii="Arial" w:hAnsi="Arial" w:cs="Arial"/>
          <w:sz w:val="21"/>
          <w:szCs w:val="21"/>
        </w:rPr>
        <w:t>.</w:t>
      </w:r>
      <w:r w:rsidRPr="00876236">
        <w:rPr>
          <w:rFonts w:ascii="Arial" w:hAnsi="Arial" w:cs="Arial"/>
          <w:sz w:val="21"/>
          <w:szCs w:val="21"/>
        </w:rPr>
        <w:t xml:space="preserve"> </w:t>
      </w:r>
      <w:r w:rsidR="00B52E66">
        <w:rPr>
          <w:rFonts w:ascii="Arial" w:hAnsi="Arial" w:cs="Arial"/>
          <w:sz w:val="21"/>
          <w:szCs w:val="21"/>
        </w:rPr>
        <w:t>30</w:t>
      </w:r>
      <w:r w:rsidRPr="00876236">
        <w:rPr>
          <w:rFonts w:ascii="Arial" w:hAnsi="Arial" w:cs="Arial"/>
          <w:sz w:val="21"/>
          <w:szCs w:val="21"/>
        </w:rPr>
        <w:t xml:space="preserve"> del Reg</w:t>
      </w:r>
      <w:r>
        <w:rPr>
          <w:rFonts w:ascii="Arial" w:hAnsi="Arial" w:cs="Arial"/>
          <w:sz w:val="21"/>
          <w:szCs w:val="21"/>
        </w:rPr>
        <w:t>.</w:t>
      </w:r>
      <w:r w:rsidRPr="00876236">
        <w:rPr>
          <w:rFonts w:ascii="Arial" w:hAnsi="Arial" w:cs="Arial"/>
          <w:sz w:val="21"/>
          <w:szCs w:val="21"/>
        </w:rPr>
        <w:t xml:space="preserve"> (UE) </w:t>
      </w:r>
      <w:r w:rsidR="00E43E08">
        <w:rPr>
          <w:rFonts w:ascii="Arial" w:hAnsi="Arial" w:cs="Arial"/>
          <w:sz w:val="21"/>
          <w:szCs w:val="21"/>
        </w:rPr>
        <w:br/>
      </w:r>
      <w:r w:rsidRPr="00876236">
        <w:rPr>
          <w:rFonts w:ascii="Arial" w:hAnsi="Arial" w:cs="Arial"/>
          <w:sz w:val="21"/>
          <w:szCs w:val="21"/>
        </w:rPr>
        <w:t xml:space="preserve">n. </w:t>
      </w:r>
      <w:r w:rsidR="00B52E66">
        <w:rPr>
          <w:rFonts w:ascii="Arial" w:hAnsi="Arial" w:cs="Arial"/>
          <w:sz w:val="21"/>
          <w:szCs w:val="21"/>
        </w:rPr>
        <w:t>897</w:t>
      </w:r>
      <w:r w:rsidRPr="00876236">
        <w:rPr>
          <w:rFonts w:ascii="Arial" w:hAnsi="Arial" w:cs="Arial"/>
          <w:sz w:val="21"/>
          <w:szCs w:val="21"/>
        </w:rPr>
        <w:t>/201</w:t>
      </w:r>
      <w:r w:rsidR="00B52E66">
        <w:rPr>
          <w:rFonts w:ascii="Arial" w:hAnsi="Arial" w:cs="Arial"/>
          <w:sz w:val="21"/>
          <w:szCs w:val="21"/>
        </w:rPr>
        <w:t>4</w:t>
      </w:r>
      <w:r w:rsidRPr="00876236">
        <w:rPr>
          <w:rFonts w:ascii="Arial" w:hAnsi="Arial" w:cs="Arial"/>
          <w:sz w:val="21"/>
          <w:szCs w:val="21"/>
        </w:rPr>
        <w:t xml:space="preserve">, </w:t>
      </w:r>
      <w:r w:rsidRPr="000C6E5F">
        <w:rPr>
          <w:rFonts w:ascii="Arial" w:hAnsi="Arial" w:cs="Arial"/>
          <w:sz w:val="21"/>
          <w:szCs w:val="21"/>
        </w:rPr>
        <w:t xml:space="preserve">al fine di garantire l’efficace ed efficiente attuazione del Programma di </w:t>
      </w:r>
      <w:r w:rsidR="00B52E66">
        <w:rPr>
          <w:rFonts w:ascii="Arial" w:hAnsi="Arial" w:cs="Arial"/>
          <w:sz w:val="21"/>
          <w:szCs w:val="21"/>
        </w:rPr>
        <w:t>c</w:t>
      </w:r>
      <w:r w:rsidRPr="000C6E5F">
        <w:rPr>
          <w:rFonts w:ascii="Arial" w:hAnsi="Arial" w:cs="Arial"/>
          <w:sz w:val="21"/>
          <w:szCs w:val="21"/>
        </w:rPr>
        <w:t xml:space="preserve">ooperazione attraverso il corretto funzionamento del </w:t>
      </w:r>
      <w:r w:rsidR="008101A4">
        <w:rPr>
          <w:rFonts w:ascii="Arial" w:hAnsi="Arial" w:cs="Arial"/>
          <w:sz w:val="21"/>
          <w:szCs w:val="21"/>
        </w:rPr>
        <w:t>D</w:t>
      </w:r>
      <w:r w:rsidR="00E43E08">
        <w:rPr>
          <w:rFonts w:ascii="Arial" w:hAnsi="Arial" w:cs="Arial"/>
          <w:sz w:val="21"/>
          <w:szCs w:val="21"/>
        </w:rPr>
        <w:t>SGC</w:t>
      </w:r>
      <w:r w:rsidRPr="000C6E5F">
        <w:rPr>
          <w:rFonts w:ascii="Arial" w:hAnsi="Arial" w:cs="Arial"/>
          <w:sz w:val="21"/>
          <w:szCs w:val="21"/>
        </w:rPr>
        <w:t>, l’A</w:t>
      </w:r>
      <w:r w:rsidR="00B10F5A">
        <w:rPr>
          <w:rFonts w:ascii="Arial" w:hAnsi="Arial" w:cs="Arial"/>
          <w:sz w:val="21"/>
          <w:szCs w:val="21"/>
        </w:rPr>
        <w:t>A</w:t>
      </w:r>
      <w:r w:rsidR="009C5FD6">
        <w:rPr>
          <w:rFonts w:ascii="Arial" w:hAnsi="Arial" w:cs="Arial"/>
          <w:sz w:val="21"/>
          <w:szCs w:val="21"/>
        </w:rPr>
        <w:t>:</w:t>
      </w:r>
      <w:r w:rsidR="00EC1EB0">
        <w:rPr>
          <w:rFonts w:ascii="Arial" w:hAnsi="Arial" w:cs="Arial"/>
          <w:sz w:val="21"/>
          <w:szCs w:val="21"/>
        </w:rPr>
        <w:t xml:space="preserve"> </w:t>
      </w:r>
      <w:r w:rsidRPr="00466A9C">
        <w:rPr>
          <w:rFonts w:ascii="Arial" w:hAnsi="Arial" w:cs="Arial"/>
          <w:sz w:val="21"/>
          <w:szCs w:val="21"/>
        </w:rPr>
        <w:t>esercita le sue funzioni in piena indipendenza dall’Autorità di Gestione, determinando autonomamente la propria strategia, la programmazione dell’attività, la pianificazione delle singole missioni di audit, la comunicazione degli esiti e l'attuazione delle missioni di follow-up</w:t>
      </w:r>
      <w:r w:rsidR="009C5FD6">
        <w:rPr>
          <w:rFonts w:ascii="Arial" w:hAnsi="Arial" w:cs="Arial"/>
          <w:sz w:val="21"/>
          <w:szCs w:val="21"/>
        </w:rPr>
        <w:t>;</w:t>
      </w:r>
    </w:p>
    <w:p w14:paraId="1B30640E" w14:textId="20197098" w:rsidR="0025328C" w:rsidRPr="00466A9C" w:rsidRDefault="009C5FD6" w:rsidP="00466A9C">
      <w:pPr>
        <w:pStyle w:val="Paragrafoelenco"/>
        <w:widowControl w:val="0"/>
        <w:numPr>
          <w:ilvl w:val="0"/>
          <w:numId w:val="29"/>
        </w:numPr>
        <w:autoSpaceDE w:val="0"/>
        <w:autoSpaceDN w:val="0"/>
        <w:adjustRightInd w:val="0"/>
        <w:spacing w:line="288" w:lineRule="auto"/>
        <w:ind w:left="567" w:hanging="304"/>
        <w:jc w:val="both"/>
        <w:rPr>
          <w:rFonts w:ascii="Arial" w:hAnsi="Arial" w:cs="Arial"/>
          <w:sz w:val="21"/>
          <w:szCs w:val="21"/>
        </w:rPr>
      </w:pPr>
      <w:r w:rsidRPr="000C6E5F">
        <w:rPr>
          <w:rFonts w:ascii="Arial" w:hAnsi="Arial" w:cs="Arial"/>
          <w:sz w:val="21"/>
          <w:szCs w:val="21"/>
        </w:rPr>
        <w:t xml:space="preserve">assicura che le verifiche, effettuate attraverso il Gruppo di revisori, siano eseguite conformemente agli standard internazionali di audit, garantendo, inoltre, che i soggetti coinvolti </w:t>
      </w:r>
      <w:r w:rsidRPr="000C6E5F">
        <w:rPr>
          <w:rFonts w:ascii="Arial" w:hAnsi="Arial" w:cs="Arial"/>
          <w:sz w:val="21"/>
          <w:szCs w:val="21"/>
        </w:rPr>
        <w:lastRenderedPageBreak/>
        <w:t>nelle attività siano indipendenti ed esenti da qualsiasi ris</w:t>
      </w:r>
      <w:r>
        <w:rPr>
          <w:rFonts w:ascii="Arial" w:hAnsi="Arial" w:cs="Arial"/>
          <w:sz w:val="21"/>
          <w:szCs w:val="21"/>
        </w:rPr>
        <w:t>chio di conflitto di interessi</w:t>
      </w:r>
      <w:r w:rsidR="006A304D">
        <w:rPr>
          <w:rFonts w:ascii="Arial" w:hAnsi="Arial" w:cs="Arial"/>
          <w:sz w:val="21"/>
          <w:szCs w:val="21"/>
        </w:rPr>
        <w:t>.</w:t>
      </w:r>
    </w:p>
    <w:p w14:paraId="2A7B2D87" w14:textId="42D03F78" w:rsidR="0025328C" w:rsidRPr="000C6E5F" w:rsidRDefault="0025328C" w:rsidP="0025328C">
      <w:pPr>
        <w:widowControl w:val="0"/>
        <w:autoSpaceDE w:val="0"/>
        <w:autoSpaceDN w:val="0"/>
        <w:adjustRightInd w:val="0"/>
        <w:spacing w:after="60" w:line="288" w:lineRule="auto"/>
        <w:jc w:val="both"/>
        <w:rPr>
          <w:rFonts w:ascii="Arial" w:hAnsi="Arial" w:cs="Arial"/>
          <w:sz w:val="21"/>
          <w:szCs w:val="21"/>
        </w:rPr>
      </w:pPr>
      <w:r>
        <w:rPr>
          <w:rFonts w:ascii="Arial" w:hAnsi="Arial" w:cs="Arial"/>
          <w:sz w:val="21"/>
          <w:szCs w:val="21"/>
        </w:rPr>
        <w:t>.</w:t>
      </w:r>
    </w:p>
    <w:p w14:paraId="528E4F9C" w14:textId="77777777" w:rsidR="0025328C" w:rsidRPr="00876236" w:rsidRDefault="0025328C" w:rsidP="0025328C">
      <w:pPr>
        <w:widowControl w:val="0"/>
        <w:autoSpaceDE w:val="0"/>
        <w:autoSpaceDN w:val="0"/>
        <w:adjustRightInd w:val="0"/>
        <w:spacing w:line="288" w:lineRule="auto"/>
        <w:jc w:val="both"/>
        <w:rPr>
          <w:rFonts w:ascii="Arial" w:hAnsi="Arial" w:cs="Arial"/>
          <w:sz w:val="21"/>
          <w:szCs w:val="21"/>
        </w:rPr>
      </w:pPr>
      <w:r w:rsidRPr="000C6E5F">
        <w:rPr>
          <w:rFonts w:ascii="Arial" w:hAnsi="Arial" w:cs="Arial"/>
          <w:sz w:val="21"/>
          <w:szCs w:val="21"/>
        </w:rPr>
        <w:t>In particolare, i principi ai quali il Gruppo di revisori ed il personale dell’AA coinvolto nel Programma</w:t>
      </w:r>
      <w:r>
        <w:rPr>
          <w:rFonts w:ascii="Arial" w:hAnsi="Arial" w:cs="Arial"/>
          <w:sz w:val="21"/>
          <w:szCs w:val="21"/>
        </w:rPr>
        <w:t xml:space="preserve"> deve ispirarsi sono:</w:t>
      </w:r>
    </w:p>
    <w:p w14:paraId="3890FD06"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comportamento etico</w:t>
      </w:r>
      <w:r w:rsidRPr="00876236">
        <w:rPr>
          <w:rFonts w:ascii="Arial" w:hAnsi="Arial" w:cs="Arial"/>
          <w:sz w:val="21"/>
          <w:szCs w:val="21"/>
        </w:rPr>
        <w:t xml:space="preserve"> - fid</w:t>
      </w:r>
      <w:r>
        <w:rPr>
          <w:rFonts w:ascii="Arial" w:hAnsi="Arial" w:cs="Arial"/>
          <w:sz w:val="21"/>
          <w:szCs w:val="21"/>
        </w:rPr>
        <w:t>ucia, integrità e riservatezza;</w:t>
      </w:r>
    </w:p>
    <w:p w14:paraId="2D47917E"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presentazione</w:t>
      </w:r>
      <w:r w:rsidRPr="00876236">
        <w:rPr>
          <w:rFonts w:ascii="Arial" w:hAnsi="Arial" w:cs="Arial"/>
          <w:bCs/>
          <w:sz w:val="21"/>
          <w:szCs w:val="21"/>
        </w:rPr>
        <w:t xml:space="preserve"> </w:t>
      </w:r>
      <w:r w:rsidRPr="00A931D6">
        <w:rPr>
          <w:rFonts w:ascii="Arial" w:hAnsi="Arial" w:cs="Arial"/>
          <w:b/>
          <w:bCs/>
          <w:sz w:val="21"/>
          <w:szCs w:val="21"/>
        </w:rPr>
        <w:t>imparziale</w:t>
      </w:r>
      <w:r w:rsidRPr="00876236">
        <w:rPr>
          <w:rFonts w:ascii="Arial" w:hAnsi="Arial" w:cs="Arial"/>
          <w:bCs/>
          <w:sz w:val="21"/>
          <w:szCs w:val="21"/>
        </w:rPr>
        <w:t xml:space="preserve"> </w:t>
      </w:r>
      <w:r w:rsidRPr="00876236">
        <w:rPr>
          <w:rFonts w:ascii="Arial" w:hAnsi="Arial" w:cs="Arial"/>
          <w:sz w:val="21"/>
          <w:szCs w:val="21"/>
        </w:rPr>
        <w:t>- le risultanze, le conclusioni ed i rapporti di audit riflettono fedelmente ed accu</w:t>
      </w:r>
      <w:r>
        <w:rPr>
          <w:rFonts w:ascii="Arial" w:hAnsi="Arial" w:cs="Arial"/>
          <w:sz w:val="21"/>
          <w:szCs w:val="21"/>
        </w:rPr>
        <w:t>ratamente le attività di audit;</w:t>
      </w:r>
    </w:p>
    <w:p w14:paraId="2DA55F19"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adeguata professionalità</w:t>
      </w:r>
      <w:r w:rsidRPr="00876236">
        <w:rPr>
          <w:rFonts w:ascii="Arial" w:hAnsi="Arial" w:cs="Arial"/>
          <w:bCs/>
          <w:sz w:val="21"/>
          <w:szCs w:val="21"/>
        </w:rPr>
        <w:t xml:space="preserve"> </w:t>
      </w:r>
      <w:r w:rsidRPr="00876236">
        <w:rPr>
          <w:rFonts w:ascii="Arial" w:hAnsi="Arial" w:cs="Arial"/>
          <w:sz w:val="21"/>
          <w:szCs w:val="21"/>
        </w:rPr>
        <w:t>- gli auditors pongono un adeguato livello di atte</w:t>
      </w:r>
      <w:r>
        <w:rPr>
          <w:rFonts w:ascii="Arial" w:hAnsi="Arial" w:cs="Arial"/>
          <w:sz w:val="21"/>
          <w:szCs w:val="21"/>
        </w:rPr>
        <w:t>nzione al compito che svolgono;</w:t>
      </w:r>
    </w:p>
    <w:p w14:paraId="3C3E1122" w14:textId="77777777" w:rsidR="0025328C" w:rsidRPr="00876236" w:rsidRDefault="0025328C" w:rsidP="009C5FD6">
      <w:pPr>
        <w:widowControl w:val="0"/>
        <w:numPr>
          <w:ilvl w:val="0"/>
          <w:numId w:val="19"/>
        </w:numPr>
        <w:autoSpaceDE w:val="0"/>
        <w:autoSpaceDN w:val="0"/>
        <w:adjustRightInd w:val="0"/>
        <w:spacing w:line="288" w:lineRule="auto"/>
        <w:ind w:left="426" w:hanging="207"/>
        <w:jc w:val="both"/>
        <w:rPr>
          <w:rFonts w:ascii="Arial" w:hAnsi="Arial" w:cs="Arial"/>
          <w:sz w:val="21"/>
          <w:szCs w:val="21"/>
        </w:rPr>
      </w:pPr>
      <w:r w:rsidRPr="00A931D6">
        <w:rPr>
          <w:rFonts w:ascii="Arial" w:hAnsi="Arial" w:cs="Arial"/>
          <w:b/>
          <w:bCs/>
          <w:sz w:val="21"/>
          <w:szCs w:val="21"/>
        </w:rPr>
        <w:t>indipendenza</w:t>
      </w:r>
      <w:r w:rsidRPr="00876236">
        <w:rPr>
          <w:rFonts w:ascii="Arial" w:hAnsi="Arial" w:cs="Arial"/>
          <w:bCs/>
          <w:sz w:val="21"/>
          <w:szCs w:val="21"/>
        </w:rPr>
        <w:t xml:space="preserve"> </w:t>
      </w:r>
      <w:r w:rsidRPr="00876236">
        <w:rPr>
          <w:rFonts w:ascii="Arial" w:hAnsi="Arial" w:cs="Arial"/>
          <w:sz w:val="21"/>
          <w:szCs w:val="21"/>
        </w:rPr>
        <w:t>- gli auditors sono indipendenti dall’attività oggetto di audit, conservano uno stato di obiettività e non hanno conflitti di interesse</w:t>
      </w:r>
      <w:r>
        <w:rPr>
          <w:rFonts w:ascii="Arial" w:hAnsi="Arial" w:cs="Arial"/>
          <w:sz w:val="21"/>
          <w:szCs w:val="21"/>
        </w:rPr>
        <w:t>;</w:t>
      </w:r>
    </w:p>
    <w:p w14:paraId="34241108" w14:textId="77777777" w:rsidR="0025328C" w:rsidRPr="00876236" w:rsidRDefault="0025328C" w:rsidP="009C5FD6">
      <w:pPr>
        <w:widowControl w:val="0"/>
        <w:numPr>
          <w:ilvl w:val="0"/>
          <w:numId w:val="19"/>
        </w:numPr>
        <w:autoSpaceDE w:val="0"/>
        <w:autoSpaceDN w:val="0"/>
        <w:adjustRightInd w:val="0"/>
        <w:spacing w:after="360" w:line="288" w:lineRule="auto"/>
        <w:ind w:left="426" w:hanging="207"/>
        <w:jc w:val="both"/>
        <w:rPr>
          <w:rFonts w:ascii="Arial" w:hAnsi="Arial" w:cs="Arial"/>
          <w:sz w:val="21"/>
          <w:szCs w:val="21"/>
        </w:rPr>
      </w:pPr>
      <w:r w:rsidRPr="00A931D6">
        <w:rPr>
          <w:rFonts w:ascii="Arial" w:hAnsi="Arial" w:cs="Arial"/>
          <w:b/>
          <w:bCs/>
          <w:sz w:val="21"/>
          <w:szCs w:val="21"/>
        </w:rPr>
        <w:t>approccio basato sull’evidenza</w:t>
      </w:r>
      <w:r w:rsidRPr="00876236">
        <w:rPr>
          <w:rFonts w:ascii="Arial" w:hAnsi="Arial" w:cs="Arial"/>
          <w:bCs/>
          <w:sz w:val="21"/>
          <w:szCs w:val="21"/>
        </w:rPr>
        <w:t xml:space="preserve"> </w:t>
      </w:r>
      <w:r w:rsidRPr="00876236">
        <w:rPr>
          <w:rFonts w:ascii="Arial" w:hAnsi="Arial" w:cs="Arial"/>
          <w:sz w:val="21"/>
          <w:szCs w:val="21"/>
        </w:rPr>
        <w:t>- le evidenze dell’au</w:t>
      </w:r>
      <w:r>
        <w:rPr>
          <w:rFonts w:ascii="Arial" w:hAnsi="Arial" w:cs="Arial"/>
          <w:sz w:val="21"/>
          <w:szCs w:val="21"/>
        </w:rPr>
        <w:t>dit devono essere verificabili.</w:t>
      </w:r>
    </w:p>
    <w:p w14:paraId="66AE24EA" w14:textId="77777777" w:rsidR="0025328C" w:rsidRDefault="0025328C" w:rsidP="0025328C">
      <w:pPr>
        <w:widowControl w:val="0"/>
        <w:numPr>
          <w:ilvl w:val="0"/>
          <w:numId w:val="18"/>
        </w:numPr>
        <w:autoSpaceDE w:val="0"/>
        <w:autoSpaceDN w:val="0"/>
        <w:adjustRightInd w:val="0"/>
        <w:spacing w:before="240" w:after="120" w:line="288" w:lineRule="auto"/>
        <w:jc w:val="both"/>
        <w:rPr>
          <w:rFonts w:ascii="Arial" w:hAnsi="Arial" w:cs="Arial"/>
          <w:b/>
          <w:sz w:val="21"/>
          <w:szCs w:val="21"/>
        </w:rPr>
      </w:pPr>
      <w:r>
        <w:rPr>
          <w:rFonts w:ascii="Arial" w:hAnsi="Arial" w:cs="Arial"/>
          <w:b/>
          <w:sz w:val="21"/>
          <w:szCs w:val="21"/>
        </w:rPr>
        <w:t>PIANIFICAZIONE DELLA MISSIONE DI AUDIT</w:t>
      </w:r>
    </w:p>
    <w:p w14:paraId="41CB0A03" w14:textId="254FA12C" w:rsidR="0070527F" w:rsidRPr="00876236" w:rsidRDefault="00A931D6" w:rsidP="0070527F">
      <w:pPr>
        <w:widowControl w:val="0"/>
        <w:autoSpaceDE w:val="0"/>
        <w:autoSpaceDN w:val="0"/>
        <w:adjustRightInd w:val="0"/>
        <w:spacing w:line="288" w:lineRule="auto"/>
        <w:jc w:val="both"/>
        <w:rPr>
          <w:rFonts w:ascii="Arial" w:hAnsi="Arial" w:cs="Arial"/>
          <w:color w:val="000000"/>
          <w:sz w:val="21"/>
          <w:szCs w:val="21"/>
        </w:rPr>
      </w:pPr>
      <w:r>
        <w:rPr>
          <w:rFonts w:ascii="Arial" w:hAnsi="Arial" w:cs="Arial"/>
          <w:color w:val="000000"/>
          <w:sz w:val="21"/>
          <w:szCs w:val="21"/>
        </w:rPr>
        <w:t xml:space="preserve">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w:t>
      </w:r>
      <w:r w:rsidR="0070527F" w:rsidRPr="00876236">
        <w:rPr>
          <w:rFonts w:ascii="Arial" w:hAnsi="Arial" w:cs="Arial"/>
          <w:color w:val="000000"/>
          <w:sz w:val="21"/>
          <w:szCs w:val="21"/>
        </w:rPr>
        <w:t>L’attività di pianificazione della missione di audit costituisce una fase fondamentale per il lavoro dell’AA. Questa si esplica essenzialmente in due fasi: la prima, presso i propri uffici e gli uffici dell’AG/</w:t>
      </w:r>
      <w:r w:rsidR="00EC1EB0">
        <w:rPr>
          <w:rFonts w:ascii="Arial" w:hAnsi="Arial" w:cs="Arial"/>
          <w:color w:val="000000"/>
          <w:sz w:val="21"/>
          <w:szCs w:val="21"/>
        </w:rPr>
        <w:t>ANTI</w:t>
      </w:r>
      <w:r w:rsidR="00EC1EB0" w:rsidRPr="00876236">
        <w:rPr>
          <w:rFonts w:ascii="Arial" w:hAnsi="Arial" w:cs="Arial"/>
          <w:color w:val="000000"/>
          <w:sz w:val="21"/>
          <w:szCs w:val="21"/>
        </w:rPr>
        <w:t xml:space="preserve"> </w:t>
      </w:r>
      <w:r w:rsidR="0070527F" w:rsidRPr="00876236">
        <w:rPr>
          <w:rFonts w:ascii="Arial" w:hAnsi="Arial" w:cs="Arial"/>
          <w:color w:val="000000"/>
          <w:sz w:val="21"/>
          <w:szCs w:val="21"/>
        </w:rPr>
        <w:t xml:space="preserve">(c.d. fase </w:t>
      </w:r>
      <w:r w:rsidR="0070527F" w:rsidRPr="00876236">
        <w:rPr>
          <w:rFonts w:ascii="Arial" w:hAnsi="Arial" w:cs="Arial"/>
          <w:i/>
          <w:color w:val="000000"/>
          <w:sz w:val="21"/>
          <w:szCs w:val="21"/>
        </w:rPr>
        <w:t>on desk</w:t>
      </w:r>
      <w:r w:rsidR="0070527F" w:rsidRPr="00876236">
        <w:rPr>
          <w:rFonts w:ascii="Arial" w:hAnsi="Arial" w:cs="Arial"/>
          <w:color w:val="000000"/>
          <w:sz w:val="21"/>
          <w:szCs w:val="21"/>
        </w:rPr>
        <w:t xml:space="preserve">), e la seconda presso il beneficiario finale/soggetto attuatore (c.d. fase </w:t>
      </w:r>
      <w:r w:rsidR="0070527F" w:rsidRPr="00876236">
        <w:rPr>
          <w:rFonts w:ascii="Arial" w:hAnsi="Arial" w:cs="Arial"/>
          <w:i/>
          <w:color w:val="000000"/>
          <w:sz w:val="21"/>
          <w:szCs w:val="21"/>
        </w:rPr>
        <w:t>in loco</w:t>
      </w:r>
      <w:r w:rsidR="0070527F" w:rsidRPr="00876236">
        <w:rPr>
          <w:rFonts w:ascii="Arial" w:hAnsi="Arial" w:cs="Arial"/>
          <w:color w:val="000000"/>
          <w:sz w:val="21"/>
          <w:szCs w:val="21"/>
        </w:rPr>
        <w:t xml:space="preserve">). Secondo i principi sanciti dagli Standard Internazionali di Audit, nel pianificare </w:t>
      </w:r>
      <w:r w:rsidR="0070527F" w:rsidRPr="000C6E5F">
        <w:rPr>
          <w:rFonts w:ascii="Arial" w:hAnsi="Arial" w:cs="Arial"/>
          <w:color w:val="000000"/>
          <w:sz w:val="21"/>
          <w:szCs w:val="21"/>
        </w:rPr>
        <w:t xml:space="preserve">l’incarico ciascuno dei </w:t>
      </w:r>
      <w:r w:rsidR="006A4D87" w:rsidRPr="000C6E5F">
        <w:rPr>
          <w:rFonts w:ascii="Arial" w:hAnsi="Arial" w:cs="Arial"/>
          <w:color w:val="000000"/>
          <w:sz w:val="21"/>
          <w:szCs w:val="21"/>
        </w:rPr>
        <w:t>membri del Gruppo di revisori</w:t>
      </w:r>
      <w:r w:rsidR="0070527F" w:rsidRPr="000C6E5F">
        <w:rPr>
          <w:rFonts w:ascii="Arial" w:hAnsi="Arial" w:cs="Arial"/>
          <w:color w:val="000000"/>
          <w:sz w:val="21"/>
          <w:szCs w:val="21"/>
        </w:rPr>
        <w:t xml:space="preserve"> deve c</w:t>
      </w:r>
      <w:r w:rsidR="00F27BD1" w:rsidRPr="000C6E5F">
        <w:rPr>
          <w:rFonts w:ascii="Arial" w:hAnsi="Arial" w:cs="Arial"/>
          <w:color w:val="000000"/>
          <w:sz w:val="21"/>
          <w:szCs w:val="21"/>
        </w:rPr>
        <w:t>onsiderare i seguenti elementi:</w:t>
      </w:r>
    </w:p>
    <w:p w14:paraId="254BE93C"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 xml:space="preserve">gli obiettivi e le modalità di controllo dell’andamento </w:t>
      </w:r>
      <w:r w:rsidR="00F27BD1">
        <w:rPr>
          <w:rFonts w:ascii="Arial" w:hAnsi="Arial" w:cs="Arial"/>
          <w:sz w:val="21"/>
          <w:szCs w:val="21"/>
        </w:rPr>
        <w:t>dell’attività oggetto di audit;</w:t>
      </w:r>
    </w:p>
    <w:p w14:paraId="6C3F7BF6"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i rischi significativi dell’attività, i propri obiettivi, risorse ed operazioni, nonché le modalità di contenimento dei rischi en</w:t>
      </w:r>
      <w:r w:rsidR="00F27BD1">
        <w:rPr>
          <w:rFonts w:ascii="Arial" w:hAnsi="Arial" w:cs="Arial"/>
          <w:sz w:val="21"/>
          <w:szCs w:val="21"/>
        </w:rPr>
        <w:t>tro i livelli di accettabilità;</w:t>
      </w:r>
    </w:p>
    <w:p w14:paraId="5A836C0D" w14:textId="77777777" w:rsidR="0070527F" w:rsidRPr="00876236" w:rsidRDefault="0070527F" w:rsidP="009C5FD6">
      <w:pPr>
        <w:widowControl w:val="0"/>
        <w:numPr>
          <w:ilvl w:val="0"/>
          <w:numId w:val="23"/>
        </w:numPr>
        <w:autoSpaceDE w:val="0"/>
        <w:autoSpaceDN w:val="0"/>
        <w:adjustRightInd w:val="0"/>
        <w:spacing w:line="288" w:lineRule="auto"/>
        <w:ind w:left="426" w:hanging="207"/>
        <w:jc w:val="both"/>
        <w:rPr>
          <w:rFonts w:ascii="Arial" w:hAnsi="Arial" w:cs="Arial"/>
          <w:sz w:val="21"/>
          <w:szCs w:val="21"/>
        </w:rPr>
      </w:pPr>
      <w:r w:rsidRPr="00876236">
        <w:rPr>
          <w:rFonts w:ascii="Arial" w:hAnsi="Arial" w:cs="Arial"/>
          <w:sz w:val="21"/>
          <w:szCs w:val="21"/>
        </w:rPr>
        <w:t>l’adeguatezza e l’efficacia dei processi di gestione dei rischi e di controllo, in riferimento ad un ric</w:t>
      </w:r>
      <w:r w:rsidR="00F27BD1">
        <w:rPr>
          <w:rFonts w:ascii="Arial" w:hAnsi="Arial" w:cs="Arial"/>
          <w:sz w:val="21"/>
          <w:szCs w:val="21"/>
        </w:rPr>
        <w:t>onosciuto modello di controllo;</w:t>
      </w:r>
    </w:p>
    <w:p w14:paraId="7ED506E9" w14:textId="77777777" w:rsidR="0070527F" w:rsidRPr="00E57A9A" w:rsidRDefault="0070527F" w:rsidP="009C5FD6">
      <w:pPr>
        <w:widowControl w:val="0"/>
        <w:numPr>
          <w:ilvl w:val="0"/>
          <w:numId w:val="23"/>
        </w:numPr>
        <w:autoSpaceDE w:val="0"/>
        <w:autoSpaceDN w:val="0"/>
        <w:adjustRightInd w:val="0"/>
        <w:spacing w:after="60" w:line="288" w:lineRule="auto"/>
        <w:ind w:left="426" w:hanging="207"/>
        <w:jc w:val="both"/>
        <w:rPr>
          <w:rFonts w:ascii="Arial" w:hAnsi="Arial" w:cs="Arial"/>
          <w:sz w:val="21"/>
          <w:szCs w:val="21"/>
        </w:rPr>
      </w:pPr>
      <w:r w:rsidRPr="00E57A9A">
        <w:rPr>
          <w:rFonts w:ascii="Arial" w:hAnsi="Arial" w:cs="Arial"/>
          <w:sz w:val="21"/>
          <w:szCs w:val="21"/>
        </w:rPr>
        <w:t xml:space="preserve">le possibilità di apportare significativi miglioramenti ai processi di gestione dei rischi e di controllo </w:t>
      </w:r>
      <w:r w:rsidR="00F27BD1" w:rsidRPr="00E57A9A">
        <w:rPr>
          <w:rFonts w:ascii="Arial" w:hAnsi="Arial" w:cs="Arial"/>
          <w:sz w:val="21"/>
          <w:szCs w:val="21"/>
        </w:rPr>
        <w:t>dell’attività oggetto di audit</w:t>
      </w:r>
      <w:r w:rsidR="00E57A9A" w:rsidRPr="00E57A9A">
        <w:rPr>
          <w:rFonts w:ascii="Arial" w:hAnsi="Arial" w:cs="Arial"/>
          <w:sz w:val="21"/>
          <w:szCs w:val="21"/>
        </w:rPr>
        <w:t>.</w:t>
      </w:r>
    </w:p>
    <w:p w14:paraId="4D7710D4" w14:textId="77777777" w:rsidR="00C30A31" w:rsidRDefault="0070527F" w:rsidP="00202607">
      <w:pPr>
        <w:widowControl w:val="0"/>
        <w:autoSpaceDE w:val="0"/>
        <w:autoSpaceDN w:val="0"/>
        <w:adjustRightInd w:val="0"/>
        <w:spacing w:after="60" w:line="288" w:lineRule="auto"/>
        <w:jc w:val="both"/>
        <w:rPr>
          <w:rFonts w:ascii="Arial" w:hAnsi="Arial" w:cs="Arial"/>
          <w:sz w:val="21"/>
          <w:szCs w:val="21"/>
        </w:rPr>
      </w:pPr>
      <w:r w:rsidRPr="000C6E5F">
        <w:rPr>
          <w:rFonts w:ascii="Arial" w:hAnsi="Arial" w:cs="Arial"/>
          <w:sz w:val="21"/>
          <w:szCs w:val="21"/>
        </w:rPr>
        <w:t>L’attività di pianificazione ed organizzazione delle verifiche si svolge</w:t>
      </w:r>
      <w:r w:rsidR="00C30A31">
        <w:rPr>
          <w:rFonts w:ascii="Arial" w:hAnsi="Arial" w:cs="Arial"/>
          <w:sz w:val="21"/>
          <w:szCs w:val="21"/>
        </w:rPr>
        <w:t>, nel rispetto delle specifiche attribuzioni,</w:t>
      </w:r>
      <w:r w:rsidRPr="000C6E5F">
        <w:rPr>
          <w:rFonts w:ascii="Arial" w:hAnsi="Arial" w:cs="Arial"/>
          <w:sz w:val="21"/>
          <w:szCs w:val="21"/>
        </w:rPr>
        <w:t xml:space="preserve"> attraverso appositi incontri del Gruppo di revisori (anche attraverso collegamenti in videoconferenza) finalizzati alla condivisione delle attività da svolgere durante il periodo di audit</w:t>
      </w:r>
      <w:r w:rsidR="00C30A31">
        <w:rPr>
          <w:rFonts w:ascii="Arial" w:hAnsi="Arial" w:cs="Arial"/>
          <w:sz w:val="21"/>
          <w:szCs w:val="21"/>
        </w:rPr>
        <w:t>.</w:t>
      </w:r>
    </w:p>
    <w:p w14:paraId="6BCD7C57" w14:textId="77777777" w:rsidR="008C2910" w:rsidRPr="008C2910" w:rsidRDefault="00C30A31" w:rsidP="00C30A31">
      <w:pPr>
        <w:pStyle w:val="CM13"/>
        <w:spacing w:line="293" w:lineRule="atLeast"/>
        <w:jc w:val="both"/>
      </w:pPr>
      <w:r w:rsidRPr="009C4CC2">
        <w:rPr>
          <w:rFonts w:ascii="Arial" w:hAnsi="Arial" w:cs="Arial"/>
          <w:sz w:val="21"/>
          <w:szCs w:val="21"/>
        </w:rPr>
        <w:t xml:space="preserve">La pianificazione dell’audit comprende, inoltre, un elenco riepilogativo delle attività che si svolgeranno durante l’anno, seguendo un programma prestabilito (vedi allegato </w:t>
      </w:r>
      <w:r>
        <w:rPr>
          <w:rFonts w:ascii="Arial" w:hAnsi="Arial" w:cs="Arial"/>
          <w:sz w:val="21"/>
          <w:szCs w:val="21"/>
        </w:rPr>
        <w:t>B</w:t>
      </w:r>
      <w:r w:rsidRPr="009C4CC2">
        <w:rPr>
          <w:rFonts w:ascii="Arial" w:hAnsi="Arial" w:cs="Arial"/>
          <w:sz w:val="21"/>
          <w:szCs w:val="21"/>
        </w:rPr>
        <w:t xml:space="preserve"> “p</w:t>
      </w:r>
      <w:r>
        <w:rPr>
          <w:rFonts w:ascii="Arial" w:hAnsi="Arial" w:cs="Arial"/>
          <w:sz w:val="21"/>
          <w:szCs w:val="21"/>
        </w:rPr>
        <w:t>ianificazione delle attività”).</w:t>
      </w:r>
    </w:p>
    <w:p w14:paraId="452801F4" w14:textId="77777777" w:rsidR="008254A5" w:rsidRPr="008254A5" w:rsidRDefault="008254A5" w:rsidP="008254A5">
      <w:pPr>
        <w:pStyle w:val="Default"/>
      </w:pPr>
    </w:p>
    <w:p w14:paraId="2ADFBA4B" w14:textId="77777777" w:rsidR="00C30A31" w:rsidRPr="00B03CD3"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r>
        <w:rPr>
          <w:rFonts w:ascii="Arial" w:hAnsi="Arial" w:cs="Arial"/>
          <w:b/>
          <w:color w:val="auto"/>
          <w:sz w:val="21"/>
          <w:szCs w:val="21"/>
        </w:rPr>
        <w:t>ESECUZIONE</w:t>
      </w:r>
      <w:r w:rsidR="00804F0E">
        <w:rPr>
          <w:rFonts w:ascii="Arial" w:hAnsi="Arial" w:cs="Arial"/>
          <w:b/>
          <w:color w:val="auto"/>
          <w:sz w:val="21"/>
          <w:szCs w:val="21"/>
        </w:rPr>
        <w:t xml:space="preserve"> DELLA MISSIONE DI AUDIT</w:t>
      </w:r>
    </w:p>
    <w:p w14:paraId="63FAA21D" w14:textId="4A1FC5C5" w:rsidR="00C95474" w:rsidRDefault="00C30A31" w:rsidP="00C95474">
      <w:pPr>
        <w:pStyle w:val="CM5"/>
        <w:jc w:val="both"/>
        <w:rPr>
          <w:rFonts w:ascii="Arial" w:hAnsi="Arial" w:cs="Arial"/>
          <w:sz w:val="21"/>
          <w:szCs w:val="21"/>
        </w:rPr>
      </w:pPr>
      <w:r w:rsidRPr="009C4CC2">
        <w:rPr>
          <w:rFonts w:ascii="Arial" w:hAnsi="Arial" w:cs="Arial"/>
          <w:sz w:val="21"/>
          <w:szCs w:val="21"/>
        </w:rPr>
        <w:t xml:space="preserve">La fase successiva alla pianificazione è quella dell’attuazione del programma di audit. Tale fase ha </w:t>
      </w:r>
      <w:r w:rsidRPr="009C4CC2">
        <w:rPr>
          <w:rFonts w:ascii="Arial" w:hAnsi="Arial" w:cs="Arial"/>
          <w:sz w:val="21"/>
          <w:szCs w:val="21"/>
        </w:rPr>
        <w:lastRenderedPageBreak/>
        <w:t xml:space="preserve">inizio con la comunicazione delle verifiche ai soggetti coinvolti nel processo con un congruo preavviso. Tale comunicazione avviene tramite invio di note, attraverso le quali vengono fornite informazioni in merito alla tempistica dei controlli, </w:t>
      </w:r>
      <w:r>
        <w:rPr>
          <w:rFonts w:ascii="Arial" w:hAnsi="Arial" w:cs="Arial"/>
          <w:sz w:val="21"/>
          <w:szCs w:val="21"/>
        </w:rPr>
        <w:t xml:space="preserve">al Servizio di controllo incaricato, </w:t>
      </w:r>
      <w:r w:rsidRPr="009C4CC2">
        <w:rPr>
          <w:rFonts w:ascii="Arial" w:hAnsi="Arial" w:cs="Arial"/>
          <w:sz w:val="21"/>
          <w:szCs w:val="21"/>
        </w:rPr>
        <w:t xml:space="preserve">nonché </w:t>
      </w:r>
      <w:r>
        <w:rPr>
          <w:rFonts w:ascii="Arial" w:hAnsi="Arial" w:cs="Arial"/>
          <w:sz w:val="21"/>
          <w:szCs w:val="21"/>
        </w:rPr>
        <w:t>al</w:t>
      </w:r>
      <w:r w:rsidRPr="009C4CC2">
        <w:rPr>
          <w:rFonts w:ascii="Arial" w:hAnsi="Arial" w:cs="Arial"/>
          <w:sz w:val="21"/>
          <w:szCs w:val="21"/>
        </w:rPr>
        <w:t>la richiesta di accesso alla documentazione oggetto di verifica. La fase desk, caratterizzata dall’analisi della documentazione fornita e acquisita dagli organismi coinvolti nel processo di programmazione, gestione e controllo de</w:t>
      </w:r>
      <w:r>
        <w:rPr>
          <w:rFonts w:ascii="Arial" w:hAnsi="Arial" w:cs="Arial"/>
          <w:sz w:val="21"/>
          <w:szCs w:val="21"/>
        </w:rPr>
        <w:t>l</w:t>
      </w:r>
      <w:r w:rsidRPr="009C4CC2">
        <w:rPr>
          <w:rFonts w:ascii="Arial" w:hAnsi="Arial" w:cs="Arial"/>
          <w:sz w:val="21"/>
          <w:szCs w:val="21"/>
        </w:rPr>
        <w:t xml:space="preserve"> P</w:t>
      </w:r>
      <w:r>
        <w:rPr>
          <w:rFonts w:ascii="Arial" w:hAnsi="Arial" w:cs="Arial"/>
          <w:sz w:val="21"/>
          <w:szCs w:val="21"/>
        </w:rPr>
        <w:t>rogramma</w:t>
      </w:r>
      <w:r w:rsidRPr="009C4CC2">
        <w:rPr>
          <w:rFonts w:ascii="Arial" w:hAnsi="Arial" w:cs="Arial"/>
          <w:sz w:val="21"/>
          <w:szCs w:val="21"/>
        </w:rPr>
        <w:t>, consente di effettuare delle verifiche preliminari – attraverso l’utilizzo di apposite checklist – sulla documentazione amministrativo-contabile soprattutto in merito all’assegnazione del contributo nel rispetto delle norme contenute nel P</w:t>
      </w:r>
      <w:r w:rsidR="00C95474">
        <w:rPr>
          <w:rFonts w:ascii="Arial" w:hAnsi="Arial" w:cs="Arial"/>
          <w:sz w:val="21"/>
          <w:szCs w:val="21"/>
        </w:rPr>
        <w:t>rogramma</w:t>
      </w:r>
      <w:r w:rsidRPr="009C4CC2">
        <w:rPr>
          <w:rFonts w:ascii="Arial" w:hAnsi="Arial" w:cs="Arial"/>
          <w:sz w:val="21"/>
          <w:szCs w:val="21"/>
        </w:rPr>
        <w:t>. In particolare, l’attività di controllo “desk” si concentrerà sulla verifica dei 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w:t>
      </w:r>
      <w:r>
        <w:rPr>
          <w:rFonts w:ascii="Arial" w:hAnsi="Arial" w:cs="Arial"/>
          <w:sz w:val="21"/>
          <w:szCs w:val="21"/>
        </w:rPr>
        <w:t xml:space="preserve"> </w:t>
      </w:r>
      <w:r w:rsidRPr="009C4CC2">
        <w:rPr>
          <w:rFonts w:ascii="Arial" w:hAnsi="Arial" w:cs="Arial"/>
          <w:sz w:val="21"/>
          <w:szCs w:val="21"/>
        </w:rPr>
        <w:t>Successivamente a questa prima fase, l’AA avrà il compito di condurre il controllo in loco su</w:t>
      </w:r>
      <w:r w:rsidR="00804F0E">
        <w:rPr>
          <w:rFonts w:ascii="Arial" w:hAnsi="Arial" w:cs="Arial"/>
          <w:sz w:val="21"/>
          <w:szCs w:val="21"/>
        </w:rPr>
        <w:t>i progetti</w:t>
      </w:r>
      <w:r w:rsidRPr="009C4CC2">
        <w:rPr>
          <w:rFonts w:ascii="Arial" w:hAnsi="Arial" w:cs="Arial"/>
          <w:sz w:val="21"/>
          <w:szCs w:val="21"/>
        </w:rPr>
        <w:t xml:space="preserve">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w:t>
      </w:r>
      <w:r>
        <w:rPr>
          <w:rFonts w:ascii="Arial" w:hAnsi="Arial" w:cs="Arial"/>
          <w:sz w:val="21"/>
          <w:szCs w:val="21"/>
        </w:rPr>
        <w:t>itarie, nazionali e regio</w:t>
      </w:r>
      <w:r w:rsidR="00C95474">
        <w:rPr>
          <w:rFonts w:ascii="Arial" w:hAnsi="Arial" w:cs="Arial"/>
          <w:sz w:val="21"/>
          <w:szCs w:val="21"/>
        </w:rPr>
        <w:t>nali.</w:t>
      </w:r>
    </w:p>
    <w:p w14:paraId="212A2EB2" w14:textId="77777777" w:rsidR="00C95474" w:rsidRPr="00C95474" w:rsidRDefault="00C95474" w:rsidP="00C95474">
      <w:pPr>
        <w:pStyle w:val="Default"/>
      </w:pPr>
    </w:p>
    <w:p w14:paraId="6A4E1550" w14:textId="3FF2F4FA" w:rsidR="00C30A31" w:rsidRPr="00B03CD3" w:rsidRDefault="00C30A31" w:rsidP="00C95474">
      <w:pPr>
        <w:pStyle w:val="Default"/>
        <w:numPr>
          <w:ilvl w:val="0"/>
          <w:numId w:val="18"/>
        </w:numPr>
        <w:spacing w:before="120" w:after="120" w:line="366" w:lineRule="atLeast"/>
        <w:ind w:left="714" w:hanging="357"/>
        <w:jc w:val="both"/>
        <w:rPr>
          <w:rFonts w:ascii="Arial" w:hAnsi="Arial" w:cs="Arial"/>
          <w:b/>
          <w:color w:val="auto"/>
          <w:sz w:val="21"/>
          <w:szCs w:val="21"/>
        </w:rPr>
      </w:pPr>
      <w:r w:rsidRPr="00B03CD3">
        <w:rPr>
          <w:rFonts w:ascii="Arial" w:hAnsi="Arial" w:cs="Arial"/>
          <w:b/>
          <w:color w:val="auto"/>
          <w:sz w:val="21"/>
          <w:szCs w:val="21"/>
        </w:rPr>
        <w:t>CONCLUSIONE DELLA MISSIONE DI AUDIT</w:t>
      </w:r>
    </w:p>
    <w:p w14:paraId="5094962C" w14:textId="77777777" w:rsidR="00C30A31" w:rsidRDefault="00C30A31" w:rsidP="00C95474">
      <w:pPr>
        <w:pStyle w:val="CM5"/>
        <w:jc w:val="both"/>
        <w:rPr>
          <w:rFonts w:ascii="Arial" w:hAnsi="Arial" w:cs="Arial"/>
          <w:sz w:val="21"/>
          <w:szCs w:val="21"/>
        </w:rPr>
      </w:pPr>
      <w:r w:rsidRPr="009C4CC2">
        <w:rPr>
          <w:rFonts w:ascii="Arial" w:hAnsi="Arial" w:cs="Arial"/>
          <w:sz w:val="21"/>
          <w:szCs w:val="21"/>
        </w:rPr>
        <w:t>L’attività di controllo condotta dall’AA vede, in conclusione dei lavori, un breve incontro (wrap-up) con il responsabile dell’organismo controllato, durante il quale vengono riportati sinteticamente gli esiti principali del lavoro svolto. L’AA si riserverà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w:t>
      </w:r>
      <w:r>
        <w:rPr>
          <w:rFonts w:ascii="Arial" w:hAnsi="Arial" w:cs="Arial"/>
          <w:sz w:val="21"/>
          <w:szCs w:val="21"/>
        </w:rPr>
        <w:t xml:space="preserve"> a</w:t>
      </w:r>
      <w:r w:rsidR="00C95474">
        <w:rPr>
          <w:rFonts w:ascii="Arial" w:hAnsi="Arial" w:cs="Arial"/>
          <w:sz w:val="21"/>
          <w:szCs w:val="21"/>
        </w:rPr>
        <w:t>:</w:t>
      </w:r>
    </w:p>
    <w:p w14:paraId="6F51F657" w14:textId="77777777" w:rsidR="00C30A31" w:rsidRDefault="00C95474" w:rsidP="00E02A12">
      <w:pPr>
        <w:pStyle w:val="CM5"/>
        <w:numPr>
          <w:ilvl w:val="0"/>
          <w:numId w:val="21"/>
        </w:numPr>
        <w:jc w:val="both"/>
        <w:rPr>
          <w:rFonts w:ascii="Arial" w:hAnsi="Arial" w:cs="Arial"/>
          <w:sz w:val="21"/>
          <w:szCs w:val="21"/>
        </w:rPr>
      </w:pPr>
      <w:r>
        <w:rPr>
          <w:rFonts w:ascii="Arial" w:hAnsi="Arial" w:cs="Arial"/>
          <w:sz w:val="21"/>
          <w:szCs w:val="21"/>
        </w:rPr>
        <w:t>funzionamento dei sistemi;</w:t>
      </w:r>
    </w:p>
    <w:p w14:paraId="36645813" w14:textId="77777777" w:rsidR="00C30A31" w:rsidRPr="008927D4" w:rsidRDefault="00C30A31" w:rsidP="00E02A12">
      <w:pPr>
        <w:pStyle w:val="CM5"/>
        <w:numPr>
          <w:ilvl w:val="0"/>
          <w:numId w:val="21"/>
        </w:numPr>
        <w:jc w:val="both"/>
        <w:rPr>
          <w:rFonts w:ascii="Arial" w:hAnsi="Arial" w:cs="Arial"/>
          <w:sz w:val="21"/>
          <w:szCs w:val="21"/>
        </w:rPr>
      </w:pPr>
      <w:r w:rsidRPr="008927D4">
        <w:rPr>
          <w:rFonts w:ascii="Arial" w:hAnsi="Arial" w:cs="Arial"/>
          <w:sz w:val="21"/>
          <w:szCs w:val="21"/>
        </w:rPr>
        <w:t>conformità dell’intervento in</w:t>
      </w:r>
      <w:r w:rsidR="00C95474">
        <w:rPr>
          <w:rFonts w:ascii="Arial" w:hAnsi="Arial" w:cs="Arial"/>
          <w:sz w:val="21"/>
          <w:szCs w:val="21"/>
        </w:rPr>
        <w:t xml:space="preserve"> relazione ai contenuti del PO</w:t>
      </w:r>
      <w:r w:rsidR="00B52E66">
        <w:rPr>
          <w:rFonts w:ascii="Arial" w:hAnsi="Arial" w:cs="Arial"/>
          <w:sz w:val="21"/>
          <w:szCs w:val="21"/>
        </w:rPr>
        <w:t>C</w:t>
      </w:r>
      <w:r w:rsidR="00C95474">
        <w:rPr>
          <w:rFonts w:ascii="Arial" w:hAnsi="Arial" w:cs="Arial"/>
          <w:sz w:val="21"/>
          <w:szCs w:val="21"/>
        </w:rPr>
        <w:t>;</w:t>
      </w:r>
    </w:p>
    <w:p w14:paraId="42939D1B" w14:textId="77777777" w:rsidR="00C30A31" w:rsidRPr="008927D4" w:rsidRDefault="00C95474" w:rsidP="00E02A12">
      <w:pPr>
        <w:pStyle w:val="CM5"/>
        <w:numPr>
          <w:ilvl w:val="0"/>
          <w:numId w:val="21"/>
        </w:numPr>
        <w:jc w:val="both"/>
        <w:rPr>
          <w:rFonts w:ascii="Arial" w:hAnsi="Arial" w:cs="Arial"/>
          <w:sz w:val="21"/>
          <w:szCs w:val="21"/>
        </w:rPr>
      </w:pPr>
      <w:r>
        <w:rPr>
          <w:rFonts w:ascii="Arial" w:hAnsi="Arial" w:cs="Arial"/>
          <w:sz w:val="21"/>
          <w:szCs w:val="21"/>
        </w:rPr>
        <w:t>realizzazione dell’intervento;</w:t>
      </w:r>
    </w:p>
    <w:p w14:paraId="33FEE43C" w14:textId="77777777" w:rsidR="00C30A31" w:rsidRPr="008927D4" w:rsidRDefault="00C30A31" w:rsidP="00E02A12">
      <w:pPr>
        <w:pStyle w:val="CM5"/>
        <w:numPr>
          <w:ilvl w:val="0"/>
          <w:numId w:val="21"/>
        </w:numPr>
        <w:jc w:val="both"/>
        <w:rPr>
          <w:rFonts w:ascii="Arial" w:hAnsi="Arial" w:cs="Arial"/>
          <w:sz w:val="21"/>
          <w:szCs w:val="21"/>
        </w:rPr>
      </w:pPr>
      <w:r>
        <w:rPr>
          <w:rFonts w:ascii="Arial" w:hAnsi="Arial" w:cs="Arial"/>
          <w:sz w:val="21"/>
          <w:szCs w:val="21"/>
        </w:rPr>
        <w:t>c</w:t>
      </w:r>
      <w:r w:rsidRPr="008927D4">
        <w:rPr>
          <w:rFonts w:ascii="Arial" w:hAnsi="Arial" w:cs="Arial"/>
          <w:sz w:val="21"/>
          <w:szCs w:val="21"/>
        </w:rPr>
        <w:t>onformità delle spese sostenute in relazione alla nor</w:t>
      </w:r>
      <w:r w:rsidR="00C95474">
        <w:rPr>
          <w:rFonts w:ascii="Arial" w:hAnsi="Arial" w:cs="Arial"/>
          <w:sz w:val="21"/>
          <w:szCs w:val="21"/>
        </w:rPr>
        <w:t>mativa comunitaria e nazionale;</w:t>
      </w:r>
    </w:p>
    <w:p w14:paraId="548699F4" w14:textId="77777777" w:rsidR="00C30A31" w:rsidRPr="008927D4" w:rsidRDefault="00C30A31" w:rsidP="00E02A12">
      <w:pPr>
        <w:pStyle w:val="CM5"/>
        <w:numPr>
          <w:ilvl w:val="0"/>
          <w:numId w:val="21"/>
        </w:numPr>
        <w:ind w:left="714" w:hanging="357"/>
        <w:jc w:val="both"/>
        <w:rPr>
          <w:rFonts w:ascii="Arial" w:hAnsi="Arial" w:cs="Arial"/>
          <w:sz w:val="21"/>
          <w:szCs w:val="21"/>
        </w:rPr>
      </w:pPr>
      <w:r w:rsidRPr="008927D4">
        <w:rPr>
          <w:rFonts w:ascii="Arial" w:hAnsi="Arial" w:cs="Arial"/>
          <w:sz w:val="21"/>
          <w:szCs w:val="21"/>
        </w:rPr>
        <w:t>eleggibilità delle spese sostenute nel rispetto della normativa nazionale e comunitaria.</w:t>
      </w:r>
    </w:p>
    <w:p w14:paraId="4ACCFC68" w14:textId="77777777" w:rsidR="00C30A31" w:rsidRPr="009C4CC2" w:rsidRDefault="00C30A31" w:rsidP="00E02A12">
      <w:pPr>
        <w:pStyle w:val="CM11"/>
        <w:spacing w:after="120" w:line="313" w:lineRule="atLeast"/>
        <w:jc w:val="both"/>
        <w:rPr>
          <w:rFonts w:ascii="Arial" w:hAnsi="Arial" w:cs="Arial"/>
          <w:sz w:val="21"/>
          <w:szCs w:val="21"/>
        </w:rPr>
      </w:pPr>
      <w:r w:rsidRPr="009C4CC2">
        <w:rPr>
          <w:rFonts w:ascii="Arial" w:hAnsi="Arial" w:cs="Arial"/>
          <w:sz w:val="21"/>
          <w:szCs w:val="21"/>
        </w:rPr>
        <w:t xml:space="preserve">Tale rapporto sarà formulato nei tempi concordati, datato e </w:t>
      </w:r>
      <w:r w:rsidR="00C95474">
        <w:rPr>
          <w:rFonts w:ascii="Arial" w:hAnsi="Arial" w:cs="Arial"/>
          <w:sz w:val="21"/>
          <w:szCs w:val="21"/>
        </w:rPr>
        <w:t>sottoscritto</w:t>
      </w:r>
      <w:r w:rsidRPr="009C4CC2">
        <w:rPr>
          <w:rFonts w:ascii="Arial" w:hAnsi="Arial" w:cs="Arial"/>
          <w:sz w:val="21"/>
          <w:szCs w:val="21"/>
        </w:rPr>
        <w:t xml:space="preserve"> dall’auditor che ha eseguito la verifica </w:t>
      </w:r>
      <w:r w:rsidR="00C95474">
        <w:rPr>
          <w:rFonts w:ascii="Arial" w:hAnsi="Arial" w:cs="Arial"/>
          <w:sz w:val="21"/>
          <w:szCs w:val="21"/>
        </w:rPr>
        <w:t>e dal Responsabile dell’AA e trasmesso ai destinatari coinvolti, previo svolgimento dell’attività di quality review.</w:t>
      </w:r>
    </w:p>
    <w:p w14:paraId="34FC08A9" w14:textId="77777777" w:rsidR="00C30A31" w:rsidRPr="009C4CC2" w:rsidRDefault="00C30A31" w:rsidP="005715B1">
      <w:pPr>
        <w:pStyle w:val="CM11"/>
        <w:spacing w:after="120" w:line="313" w:lineRule="atLeast"/>
        <w:jc w:val="both"/>
        <w:rPr>
          <w:rFonts w:ascii="Arial" w:hAnsi="Arial" w:cs="Arial"/>
          <w:sz w:val="21"/>
          <w:szCs w:val="21"/>
        </w:rPr>
      </w:pPr>
      <w:r w:rsidRPr="009C4CC2">
        <w:rPr>
          <w:rFonts w:ascii="Arial" w:hAnsi="Arial" w:cs="Arial"/>
          <w:sz w:val="21"/>
          <w:szCs w:val="21"/>
        </w:rPr>
        <w:lastRenderedPageBreak/>
        <w: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w:t>
      </w:r>
      <w:r w:rsidR="00C95474">
        <w:rPr>
          <w:rFonts w:ascii="Arial" w:hAnsi="Arial" w:cs="Arial"/>
          <w:sz w:val="21"/>
          <w:szCs w:val="21"/>
        </w:rPr>
        <w:t>mente leggibili ed incrociati.</w:t>
      </w:r>
    </w:p>
    <w:p w14:paraId="43E4FDEE" w14:textId="77777777" w:rsidR="00C30A31" w:rsidRPr="00E02A12" w:rsidRDefault="00C30A31" w:rsidP="00E02A12">
      <w:pPr>
        <w:pStyle w:val="CM3"/>
        <w:spacing w:line="313" w:lineRule="atLeast"/>
        <w:jc w:val="both"/>
        <w:rPr>
          <w:rFonts w:ascii="Arial" w:hAnsi="Arial" w:cs="Arial"/>
          <w:color w:val="000000"/>
          <w:sz w:val="21"/>
          <w:szCs w:val="21"/>
        </w:rPr>
      </w:pPr>
      <w:r w:rsidRPr="00E02A12">
        <w:rPr>
          <w:rFonts w:ascii="Arial" w:hAnsi="Arial" w:cs="Arial"/>
          <w:color w:val="000000"/>
          <w:sz w:val="21"/>
          <w:szCs w:val="21"/>
        </w:rPr>
        <w:t xml:space="preserve">Nel caso in cui vengano rilevate irregolarità – con o senza l’impatto finanziario – sarà necessario avviare la fase del contraddittorio con le opportune azioni di follow up. A tal riguardo, è previsto per il contraddittorio, un termine </w:t>
      </w:r>
      <w:r w:rsidR="00C95474" w:rsidRPr="00E02A12">
        <w:rPr>
          <w:rFonts w:ascii="Arial" w:hAnsi="Arial" w:cs="Arial"/>
          <w:color w:val="000000"/>
          <w:sz w:val="21"/>
          <w:szCs w:val="21"/>
        </w:rPr>
        <w:t>congruo</w:t>
      </w:r>
      <w:r w:rsidRPr="00E02A12">
        <w:rPr>
          <w:rFonts w:ascii="Arial" w:hAnsi="Arial" w:cs="Arial"/>
          <w:color w:val="000000"/>
          <w:sz w:val="21"/>
          <w:szCs w:val="21"/>
        </w:rPr>
        <w:t xml:space="preserve"> </w:t>
      </w:r>
      <w:r w:rsidR="00C95474" w:rsidRPr="00E02A12">
        <w:rPr>
          <w:rFonts w:ascii="Arial" w:hAnsi="Arial" w:cs="Arial"/>
          <w:color w:val="000000"/>
          <w:sz w:val="21"/>
          <w:szCs w:val="21"/>
        </w:rPr>
        <w:t xml:space="preserve">(di solito </w:t>
      </w:r>
      <w:r w:rsidRPr="00E02A12">
        <w:rPr>
          <w:rFonts w:ascii="Arial" w:hAnsi="Arial" w:cs="Arial"/>
          <w:color w:val="000000"/>
          <w:sz w:val="21"/>
          <w:szCs w:val="21"/>
        </w:rPr>
        <w:t>30 giorni</w:t>
      </w:r>
      <w:r w:rsidR="00C95474" w:rsidRPr="00E02A12">
        <w:rPr>
          <w:rFonts w:ascii="Arial" w:hAnsi="Arial" w:cs="Arial"/>
          <w:color w:val="000000"/>
          <w:sz w:val="21"/>
          <w:szCs w:val="21"/>
        </w:rPr>
        <w:t>)</w:t>
      </w:r>
      <w:r w:rsidRPr="00E02A12">
        <w:rPr>
          <w:rFonts w:ascii="Arial" w:hAnsi="Arial" w:cs="Arial"/>
          <w:color w:val="000000"/>
          <w:sz w:val="21"/>
          <w:szCs w:val="21"/>
        </w:rPr>
        <w:t xml:space="preserve"> a partire dalla data di invio del </w:t>
      </w:r>
      <w:r w:rsidR="00C95474" w:rsidRPr="00E02A12">
        <w:rPr>
          <w:rFonts w:ascii="Arial" w:hAnsi="Arial" w:cs="Arial"/>
          <w:color w:val="000000"/>
          <w:sz w:val="21"/>
          <w:szCs w:val="21"/>
        </w:rPr>
        <w:t>rapporto di audit</w:t>
      </w:r>
      <w:r w:rsidRPr="00E02A12">
        <w:rPr>
          <w:rFonts w:ascii="Arial" w:hAnsi="Arial" w:cs="Arial"/>
          <w:color w:val="000000"/>
          <w:sz w:val="21"/>
          <w:szCs w:val="21"/>
        </w:rPr>
        <w:t>, salvo i casi di particolare complessità per i quali verra</w:t>
      </w:r>
      <w:r w:rsidR="00C95474" w:rsidRPr="00E02A12">
        <w:rPr>
          <w:rFonts w:ascii="Arial" w:hAnsi="Arial" w:cs="Arial"/>
          <w:color w:val="000000"/>
          <w:sz w:val="21"/>
          <w:szCs w:val="21"/>
        </w:rPr>
        <w:t>nno stabiliti tempi più lunghi.</w:t>
      </w:r>
    </w:p>
    <w:p w14:paraId="42EE78B0" w14:textId="77777777" w:rsidR="00C30A31" w:rsidRPr="00E02A12" w:rsidRDefault="00C30A31" w:rsidP="00E02A12">
      <w:pPr>
        <w:pStyle w:val="CM3"/>
        <w:spacing w:after="360" w:line="313" w:lineRule="atLeast"/>
        <w:jc w:val="both"/>
        <w:rPr>
          <w:rFonts w:ascii="Arial" w:hAnsi="Arial" w:cs="Arial"/>
          <w:color w:val="000000"/>
          <w:sz w:val="21"/>
          <w:szCs w:val="21"/>
        </w:rPr>
      </w:pPr>
      <w:r w:rsidRPr="00E02A12">
        <w:rPr>
          <w:rFonts w:ascii="Arial" w:hAnsi="Arial" w:cs="Arial"/>
          <w:color w:val="000000"/>
          <w:sz w:val="21"/>
          <w:szCs w:val="21"/>
        </w:rPr>
        <w:t>L’AA stabilisce la pianificazione di audit all’interno dell’APM, che definisce la portata, i tempi e l’ambito dell’audit in modo da sviluppare un programma più dettagliato di audit</w:t>
      </w:r>
      <w:r w:rsidR="00CE3F07">
        <w:rPr>
          <w:rFonts w:ascii="Arial" w:hAnsi="Arial" w:cs="Arial"/>
          <w:color w:val="000000"/>
          <w:sz w:val="21"/>
          <w:szCs w:val="21"/>
        </w:rPr>
        <w:t>.</w:t>
      </w:r>
    </w:p>
    <w:p w14:paraId="5198E0FC" w14:textId="77777777" w:rsidR="00C30A31" w:rsidRPr="00967709"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bookmarkStart w:id="4" w:name="_Toc306892908"/>
      <w:bookmarkStart w:id="5" w:name="_Toc306958168"/>
      <w:bookmarkStart w:id="6" w:name="_Toc423097720"/>
      <w:bookmarkStart w:id="7" w:name="_Toc423098109"/>
      <w:r w:rsidRPr="00967709">
        <w:rPr>
          <w:rFonts w:ascii="Arial" w:hAnsi="Arial" w:cs="Arial"/>
          <w:b/>
          <w:color w:val="auto"/>
          <w:sz w:val="21"/>
          <w:szCs w:val="21"/>
        </w:rPr>
        <w:t>REPORTING E FOLLOW UP</w:t>
      </w:r>
      <w:bookmarkEnd w:id="4"/>
      <w:bookmarkEnd w:id="5"/>
      <w:bookmarkEnd w:id="6"/>
      <w:bookmarkEnd w:id="7"/>
    </w:p>
    <w:p w14:paraId="70FC16B6"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A</w:t>
      </w:r>
      <w:r w:rsidR="00353094">
        <w:rPr>
          <w:rFonts w:ascii="Arial" w:hAnsi="Arial" w:cs="Arial"/>
          <w:sz w:val="21"/>
          <w:szCs w:val="21"/>
        </w:rPr>
        <w:t xml:space="preserve"> conclusione della verifica l’auditor procede all’esame della documentazione raccolta ed al completamento dei documenti di lavoro e delle check list utilizzate passando quindi alla redazione del documento di sintesi dell’attività di audit, rappresentato dal “Rapporto di audit”. </w:t>
      </w:r>
      <w:r w:rsidRPr="00967709">
        <w:rPr>
          <w:rFonts w:ascii="Arial" w:hAnsi="Arial" w:cs="Arial"/>
          <w:sz w:val="21"/>
          <w:szCs w:val="21"/>
        </w:rPr>
        <w:t xml:space="preserve">Tale documento </w:t>
      </w:r>
      <w:r w:rsidR="00353094">
        <w:rPr>
          <w:rFonts w:ascii="Arial" w:hAnsi="Arial" w:cs="Arial"/>
          <w:sz w:val="21"/>
          <w:szCs w:val="21"/>
        </w:rPr>
        <w:t>compendia</w:t>
      </w:r>
      <w:r w:rsidRPr="00967709">
        <w:rPr>
          <w:rFonts w:ascii="Arial" w:hAnsi="Arial" w:cs="Arial"/>
          <w:sz w:val="21"/>
          <w:szCs w:val="21"/>
        </w:rPr>
        <w:t xml:space="preserve"> l’attività svolta</w:t>
      </w:r>
      <w:r w:rsidR="00353094">
        <w:rPr>
          <w:rFonts w:ascii="Arial" w:hAnsi="Arial" w:cs="Arial"/>
          <w:sz w:val="21"/>
          <w:szCs w:val="21"/>
        </w:rPr>
        <w:t xml:space="preserve">, definisce gli obiettivi e </w:t>
      </w:r>
      <w:r w:rsidRPr="00967709">
        <w:rPr>
          <w:rFonts w:ascii="Arial" w:hAnsi="Arial" w:cs="Arial"/>
          <w:sz w:val="21"/>
          <w:szCs w:val="21"/>
        </w:rPr>
        <w:t xml:space="preserve">la portata dell’audit </w:t>
      </w:r>
      <w:r w:rsidR="00353094">
        <w:rPr>
          <w:rFonts w:ascii="Arial" w:hAnsi="Arial" w:cs="Arial"/>
          <w:sz w:val="21"/>
          <w:szCs w:val="21"/>
        </w:rPr>
        <w:t xml:space="preserve">nonché le conclusioni </w:t>
      </w:r>
      <w:r w:rsidR="00AE51F2">
        <w:rPr>
          <w:rFonts w:ascii="Arial" w:hAnsi="Arial" w:cs="Arial"/>
          <w:sz w:val="21"/>
          <w:szCs w:val="21"/>
        </w:rPr>
        <w:t xml:space="preserve">ed un giudizio sintetico sulle attività di </w:t>
      </w:r>
      <w:r w:rsidR="00353094">
        <w:rPr>
          <w:rFonts w:ascii="Arial" w:hAnsi="Arial" w:cs="Arial"/>
          <w:sz w:val="21"/>
          <w:szCs w:val="21"/>
        </w:rPr>
        <w:t>audit</w:t>
      </w:r>
      <w:r w:rsidR="00AE51F2">
        <w:rPr>
          <w:rFonts w:ascii="Arial" w:hAnsi="Arial" w:cs="Arial"/>
          <w:sz w:val="21"/>
          <w:szCs w:val="21"/>
        </w:rPr>
        <w:t xml:space="preserve"> svolte</w:t>
      </w:r>
      <w:r w:rsidR="00353094">
        <w:rPr>
          <w:rFonts w:ascii="Arial" w:hAnsi="Arial" w:cs="Arial"/>
          <w:sz w:val="21"/>
          <w:szCs w:val="21"/>
        </w:rPr>
        <w:t>.</w:t>
      </w:r>
      <w:r w:rsidR="00AE51F2">
        <w:rPr>
          <w:rFonts w:ascii="Arial" w:hAnsi="Arial" w:cs="Arial"/>
          <w:sz w:val="21"/>
          <w:szCs w:val="21"/>
        </w:rPr>
        <w:t xml:space="preserve"> </w:t>
      </w:r>
      <w:r w:rsidRPr="00967709">
        <w:rPr>
          <w:rFonts w:ascii="Arial" w:hAnsi="Arial" w:cs="Arial"/>
          <w:sz w:val="21"/>
          <w:szCs w:val="21"/>
        </w:rPr>
        <w:t>Tale giudizio, espresso in coerenza con le valutazioni relative al rispetto dei “Requisiti chiave” è di fondamentale importanza in quanto determina il giudizio complessivo sul sistema di gestione e controllo del programma ed il successivo campionamento de</w:t>
      </w:r>
      <w:r w:rsidR="00CE3F07">
        <w:rPr>
          <w:rFonts w:ascii="Arial" w:hAnsi="Arial" w:cs="Arial"/>
          <w:sz w:val="21"/>
          <w:szCs w:val="21"/>
        </w:rPr>
        <w:t>i progetti</w:t>
      </w:r>
      <w:r w:rsidRPr="00967709">
        <w:rPr>
          <w:rFonts w:ascii="Arial" w:hAnsi="Arial" w:cs="Arial"/>
          <w:sz w:val="21"/>
          <w:szCs w:val="21"/>
        </w:rPr>
        <w:t>.</w:t>
      </w:r>
    </w:p>
    <w:p w14:paraId="120024ED"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 xml:space="preserve">L’eventuale </w:t>
      </w:r>
      <w:r w:rsidR="00AE51F2">
        <w:rPr>
          <w:rFonts w:ascii="Arial" w:hAnsi="Arial" w:cs="Arial"/>
          <w:sz w:val="21"/>
          <w:szCs w:val="21"/>
        </w:rPr>
        <w:t xml:space="preserve">acquisizione di ulteriori informazioni o documentazione fornita dall’organismo sottoposto ad audit </w:t>
      </w:r>
      <w:r w:rsidRPr="00967709">
        <w:rPr>
          <w:rFonts w:ascii="Arial" w:hAnsi="Arial" w:cs="Arial"/>
          <w:sz w:val="21"/>
          <w:szCs w:val="21"/>
        </w:rPr>
        <w:t>darà luogo alla compilazione di un</w:t>
      </w:r>
      <w:r w:rsidR="00AE51F2">
        <w:rPr>
          <w:rFonts w:ascii="Arial" w:hAnsi="Arial" w:cs="Arial"/>
          <w:sz w:val="21"/>
          <w:szCs w:val="21"/>
        </w:rPr>
        <w:t>o</w:t>
      </w:r>
      <w:r w:rsidRPr="00967709">
        <w:rPr>
          <w:rFonts w:ascii="Arial" w:hAnsi="Arial" w:cs="Arial"/>
          <w:sz w:val="21"/>
          <w:szCs w:val="21"/>
        </w:rPr>
        <w:t xml:space="preserve"> specific</w:t>
      </w:r>
      <w:r w:rsidR="00AE51F2">
        <w:rPr>
          <w:rFonts w:ascii="Arial" w:hAnsi="Arial" w:cs="Arial"/>
          <w:sz w:val="21"/>
          <w:szCs w:val="21"/>
        </w:rPr>
        <w:t>o</w:t>
      </w:r>
      <w:r w:rsidRPr="00967709">
        <w:rPr>
          <w:rFonts w:ascii="Arial" w:hAnsi="Arial" w:cs="Arial"/>
          <w:sz w:val="21"/>
          <w:szCs w:val="21"/>
        </w:rPr>
        <w:t xml:space="preserve"> </w:t>
      </w:r>
      <w:r w:rsidR="00AE51F2">
        <w:rPr>
          <w:rFonts w:ascii="Arial" w:hAnsi="Arial" w:cs="Arial"/>
          <w:sz w:val="21"/>
          <w:szCs w:val="21"/>
        </w:rPr>
        <w:t xml:space="preserve">rapporto </w:t>
      </w:r>
      <w:r w:rsidRPr="00967709">
        <w:rPr>
          <w:rFonts w:ascii="Arial" w:hAnsi="Arial" w:cs="Arial"/>
          <w:sz w:val="21"/>
          <w:szCs w:val="21"/>
        </w:rPr>
        <w:t xml:space="preserve">di </w:t>
      </w:r>
      <w:r w:rsidRPr="00967709">
        <w:rPr>
          <w:rFonts w:ascii="Arial" w:hAnsi="Arial" w:cs="Arial"/>
          <w:i/>
          <w:sz w:val="21"/>
          <w:szCs w:val="21"/>
        </w:rPr>
        <w:t>follow up</w:t>
      </w:r>
      <w:r w:rsidRPr="00967709">
        <w:rPr>
          <w:rFonts w:ascii="Arial" w:hAnsi="Arial" w:cs="Arial"/>
          <w:sz w:val="21"/>
          <w:szCs w:val="21"/>
        </w:rPr>
        <w:t xml:space="preserve"> recante l’indicazione delle misure preventive e/o correttive richieste, il soggetto respo</w:t>
      </w:r>
      <w:r w:rsidR="00AE51F2">
        <w:rPr>
          <w:rFonts w:ascii="Arial" w:hAnsi="Arial" w:cs="Arial"/>
          <w:sz w:val="21"/>
          <w:szCs w:val="21"/>
        </w:rPr>
        <w:t xml:space="preserve">nsabile e la data di effettiva </w:t>
      </w:r>
      <w:r w:rsidRPr="00967709">
        <w:rPr>
          <w:rFonts w:ascii="Arial" w:hAnsi="Arial" w:cs="Arial"/>
          <w:sz w:val="21"/>
          <w:szCs w:val="21"/>
        </w:rPr>
        <w:t xml:space="preserve">implementazione di queste. </w:t>
      </w:r>
      <w:r w:rsidR="009D247C">
        <w:rPr>
          <w:rFonts w:ascii="Arial" w:hAnsi="Arial" w:cs="Arial"/>
          <w:sz w:val="21"/>
          <w:szCs w:val="21"/>
        </w:rPr>
        <w:t xml:space="preserve">Il rapporto </w:t>
      </w:r>
      <w:r w:rsidRPr="00967709">
        <w:rPr>
          <w:rFonts w:ascii="Arial" w:hAnsi="Arial" w:cs="Arial"/>
          <w:sz w:val="21"/>
          <w:szCs w:val="21"/>
        </w:rPr>
        <w:t xml:space="preserve">di </w:t>
      </w:r>
      <w:r w:rsidRPr="00967709">
        <w:rPr>
          <w:rFonts w:ascii="Arial" w:hAnsi="Arial" w:cs="Arial"/>
          <w:i/>
          <w:sz w:val="21"/>
          <w:szCs w:val="21"/>
        </w:rPr>
        <w:t>follow up</w:t>
      </w:r>
      <w:r w:rsidRPr="00967709">
        <w:rPr>
          <w:rFonts w:ascii="Arial" w:hAnsi="Arial" w:cs="Arial"/>
          <w:sz w:val="21"/>
          <w:szCs w:val="21"/>
        </w:rPr>
        <w:t xml:space="preserve"> </w:t>
      </w:r>
      <w:r w:rsidR="009D247C">
        <w:rPr>
          <w:rFonts w:ascii="Arial" w:hAnsi="Arial" w:cs="Arial"/>
          <w:sz w:val="21"/>
          <w:szCs w:val="21"/>
        </w:rPr>
        <w:t xml:space="preserve">sarà </w:t>
      </w:r>
      <w:r w:rsidRPr="00967709">
        <w:rPr>
          <w:rFonts w:ascii="Arial" w:hAnsi="Arial" w:cs="Arial"/>
          <w:sz w:val="21"/>
          <w:szCs w:val="21"/>
        </w:rPr>
        <w:t>allegat</w:t>
      </w:r>
      <w:r w:rsidR="009D247C">
        <w:rPr>
          <w:rFonts w:ascii="Arial" w:hAnsi="Arial" w:cs="Arial"/>
          <w:sz w:val="21"/>
          <w:szCs w:val="21"/>
        </w:rPr>
        <w:t>o</w:t>
      </w:r>
      <w:r w:rsidRPr="00967709">
        <w:rPr>
          <w:rFonts w:ascii="Arial" w:hAnsi="Arial" w:cs="Arial"/>
          <w:sz w:val="21"/>
          <w:szCs w:val="21"/>
        </w:rPr>
        <w:t xml:space="preserve"> agli atti del fascicolo di controllo di audit.</w:t>
      </w:r>
    </w:p>
    <w:p w14:paraId="2A9565A6" w14:textId="77777777" w:rsidR="00C30A31" w:rsidRPr="00967709" w:rsidRDefault="00C30A31" w:rsidP="00C30A31">
      <w:pPr>
        <w:pStyle w:val="Default"/>
        <w:spacing w:line="291" w:lineRule="atLeast"/>
        <w:rPr>
          <w:rFonts w:ascii="Arial" w:hAnsi="Arial" w:cs="Arial"/>
          <w:sz w:val="21"/>
          <w:szCs w:val="21"/>
        </w:rPr>
      </w:pPr>
    </w:p>
    <w:p w14:paraId="40696B12" w14:textId="77777777" w:rsidR="00C30A31" w:rsidRPr="00967709" w:rsidRDefault="00C30A31" w:rsidP="00C30A31">
      <w:pPr>
        <w:pStyle w:val="Default"/>
        <w:numPr>
          <w:ilvl w:val="0"/>
          <w:numId w:val="18"/>
        </w:numPr>
        <w:spacing w:before="120" w:after="120" w:line="366" w:lineRule="atLeast"/>
        <w:ind w:left="714" w:hanging="357"/>
        <w:jc w:val="both"/>
        <w:rPr>
          <w:rFonts w:ascii="Arial" w:hAnsi="Arial" w:cs="Arial"/>
          <w:b/>
          <w:color w:val="auto"/>
          <w:sz w:val="21"/>
          <w:szCs w:val="21"/>
        </w:rPr>
      </w:pPr>
      <w:bookmarkStart w:id="8" w:name="_Toc306892909"/>
      <w:bookmarkStart w:id="9" w:name="_Toc306958169"/>
      <w:bookmarkStart w:id="10" w:name="_Toc423097721"/>
      <w:bookmarkStart w:id="11" w:name="_Toc423098110"/>
      <w:r w:rsidRPr="00967709">
        <w:rPr>
          <w:rFonts w:ascii="Arial" w:hAnsi="Arial" w:cs="Arial"/>
          <w:b/>
          <w:color w:val="auto"/>
          <w:sz w:val="21"/>
          <w:szCs w:val="21"/>
        </w:rPr>
        <w:t>ARCHIVIAZIONE DELLA DOCUMENTAZIONE</w:t>
      </w:r>
      <w:bookmarkEnd w:id="8"/>
      <w:bookmarkEnd w:id="9"/>
      <w:bookmarkEnd w:id="10"/>
      <w:bookmarkEnd w:id="11"/>
    </w:p>
    <w:p w14:paraId="273D5C3F" w14:textId="77777777" w:rsidR="00C30A31" w:rsidRPr="00967709" w:rsidRDefault="009D247C" w:rsidP="00E02A12">
      <w:pPr>
        <w:pStyle w:val="Default"/>
        <w:spacing w:line="313" w:lineRule="atLeast"/>
        <w:jc w:val="both"/>
        <w:rPr>
          <w:rFonts w:ascii="Arial" w:hAnsi="Arial" w:cs="Arial"/>
          <w:sz w:val="21"/>
          <w:szCs w:val="21"/>
        </w:rPr>
      </w:pPr>
      <w:r>
        <w:rPr>
          <w:rFonts w:ascii="Arial" w:hAnsi="Arial" w:cs="Arial"/>
          <w:sz w:val="21"/>
          <w:szCs w:val="21"/>
        </w:rPr>
        <w:t>La documentazione relativa alle attività di audit viene regolarmente archiviata in luoghi idonei in modo da garantire che i documenti siano rapidamente rintracciabili ed a disposizione per il periodo previsto dai regolamenti.</w:t>
      </w:r>
    </w:p>
    <w:p w14:paraId="78089408" w14:textId="77777777" w:rsidR="00C30A31" w:rsidRPr="00967709" w:rsidRDefault="00C30A31" w:rsidP="00E02A12">
      <w:pPr>
        <w:pStyle w:val="Default"/>
        <w:spacing w:line="313" w:lineRule="atLeast"/>
        <w:jc w:val="both"/>
        <w:rPr>
          <w:rFonts w:ascii="Arial" w:hAnsi="Arial" w:cs="Arial"/>
          <w:sz w:val="21"/>
          <w:szCs w:val="21"/>
        </w:rPr>
      </w:pPr>
      <w:r w:rsidRPr="00967709">
        <w:rPr>
          <w:rFonts w:ascii="Arial" w:hAnsi="Arial" w:cs="Arial"/>
          <w:sz w:val="21"/>
          <w:szCs w:val="21"/>
        </w:rPr>
        <w:t>Tutti i documenti disponibili in formato cartaceo</w:t>
      </w:r>
      <w:r w:rsidR="009D247C">
        <w:rPr>
          <w:rFonts w:ascii="Arial" w:hAnsi="Arial" w:cs="Arial"/>
          <w:sz w:val="21"/>
          <w:szCs w:val="21"/>
        </w:rPr>
        <w:t>/elettronico, i documenti di lavoro e le check list vengono depositati ne</w:t>
      </w:r>
      <w:r w:rsidRPr="00967709">
        <w:rPr>
          <w:rFonts w:ascii="Arial" w:hAnsi="Arial" w:cs="Arial"/>
          <w:sz w:val="21"/>
          <w:szCs w:val="21"/>
        </w:rPr>
        <w:t>ll’archivio presso il quale è d</w:t>
      </w:r>
      <w:r w:rsidR="009D247C">
        <w:rPr>
          <w:rFonts w:ascii="Arial" w:hAnsi="Arial" w:cs="Arial"/>
          <w:sz w:val="21"/>
          <w:szCs w:val="21"/>
        </w:rPr>
        <w:t xml:space="preserve">isponibile la </w:t>
      </w:r>
      <w:r w:rsidRPr="00967709">
        <w:rPr>
          <w:rFonts w:ascii="Arial" w:hAnsi="Arial" w:cs="Arial"/>
          <w:sz w:val="21"/>
          <w:szCs w:val="21"/>
        </w:rPr>
        <w:t>documenta</w:t>
      </w:r>
      <w:r w:rsidR="009D247C">
        <w:rPr>
          <w:rFonts w:ascii="Arial" w:hAnsi="Arial" w:cs="Arial"/>
          <w:sz w:val="21"/>
          <w:szCs w:val="21"/>
        </w:rPr>
        <w:t>zione delle verifiche di audit.</w:t>
      </w:r>
    </w:p>
    <w:p w14:paraId="7C23EB1E" w14:textId="77777777" w:rsidR="00C30A31" w:rsidRPr="00A22E59" w:rsidRDefault="00C30A31" w:rsidP="00C30A31">
      <w:pPr>
        <w:pStyle w:val="Default"/>
        <w:spacing w:line="291" w:lineRule="atLeast"/>
        <w:jc w:val="both"/>
        <w:rPr>
          <w:rFonts w:ascii="Arial" w:hAnsi="Arial" w:cs="Arial"/>
          <w:color w:val="auto"/>
          <w:sz w:val="21"/>
          <w:szCs w:val="21"/>
        </w:rPr>
      </w:pPr>
    </w:p>
    <w:p w14:paraId="728C100A" w14:textId="00FDF8E8" w:rsidR="00851AE4" w:rsidRPr="00A22E59" w:rsidRDefault="00851AE4" w:rsidP="00EC1EB0">
      <w:pPr>
        <w:widowControl w:val="0"/>
        <w:numPr>
          <w:ilvl w:val="0"/>
          <w:numId w:val="18"/>
        </w:numPr>
        <w:autoSpaceDE w:val="0"/>
        <w:autoSpaceDN w:val="0"/>
        <w:adjustRightInd w:val="0"/>
        <w:spacing w:before="240" w:after="60" w:line="264" w:lineRule="auto"/>
        <w:ind w:left="714" w:hanging="357"/>
        <w:jc w:val="both"/>
        <w:rPr>
          <w:rFonts w:ascii="Arial" w:hAnsi="Arial" w:cs="Arial"/>
          <w:b/>
          <w:sz w:val="21"/>
          <w:szCs w:val="21"/>
        </w:rPr>
      </w:pPr>
      <w:r w:rsidRPr="00A22E59">
        <w:rPr>
          <w:rFonts w:ascii="Arial" w:hAnsi="Arial" w:cs="Arial"/>
          <w:b/>
          <w:sz w:val="21"/>
          <w:szCs w:val="21"/>
        </w:rPr>
        <w:t>VALUTAZIONE DEI RISCHI PER IL PROGRAMMA ITALIA-TUNISIA</w:t>
      </w:r>
    </w:p>
    <w:p w14:paraId="38BB1B6F" w14:textId="77777777" w:rsidR="00851AE4" w:rsidRPr="00A22E59" w:rsidRDefault="00851AE4" w:rsidP="00851AE4">
      <w:pPr>
        <w:widowControl w:val="0"/>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L’AA considerato:</w:t>
      </w:r>
    </w:p>
    <w:p w14:paraId="7D1830DC" w14:textId="77777777" w:rsidR="00851AE4" w:rsidRPr="00A22E59" w:rsidRDefault="00851AE4" w:rsidP="00851AE4">
      <w:pPr>
        <w:pStyle w:val="Paragrafoelenco"/>
        <w:widowControl w:val="0"/>
        <w:numPr>
          <w:ilvl w:val="0"/>
          <w:numId w:val="31"/>
        </w:numPr>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gli esiti delle attività di audit svolte nei due esercizi contabili precedenti;</w:t>
      </w:r>
    </w:p>
    <w:p w14:paraId="24176953" w14:textId="174B2B39" w:rsidR="00851AE4" w:rsidRPr="00A22E59" w:rsidRDefault="00851AE4" w:rsidP="00851AE4">
      <w:pPr>
        <w:pStyle w:val="Paragrafoelenco"/>
        <w:widowControl w:val="0"/>
        <w:numPr>
          <w:ilvl w:val="0"/>
          <w:numId w:val="31"/>
        </w:numPr>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 xml:space="preserve">che l’AG </w:t>
      </w:r>
      <w:r w:rsidR="00EC1EB0" w:rsidRPr="00A22E59">
        <w:rPr>
          <w:rFonts w:ascii="Arial" w:hAnsi="Arial" w:cs="Arial"/>
          <w:sz w:val="21"/>
          <w:szCs w:val="21"/>
        </w:rPr>
        <w:t>ha/</w:t>
      </w:r>
      <w:r w:rsidRPr="00A22E59">
        <w:rPr>
          <w:rFonts w:ascii="Arial" w:hAnsi="Arial" w:cs="Arial"/>
          <w:sz w:val="21"/>
          <w:szCs w:val="21"/>
        </w:rPr>
        <w:t xml:space="preserve">non ha subito sostanziali modifiche rispetto al precedente periodo di </w:t>
      </w:r>
      <w:r w:rsidRPr="00A22E59">
        <w:rPr>
          <w:rFonts w:ascii="Arial" w:hAnsi="Arial" w:cs="Arial"/>
          <w:sz w:val="21"/>
          <w:szCs w:val="21"/>
        </w:rPr>
        <w:lastRenderedPageBreak/>
        <w:t>programmazione;</w:t>
      </w:r>
    </w:p>
    <w:p w14:paraId="3130634E" w14:textId="7AE6C862" w:rsidR="00851AE4" w:rsidRPr="00A22E59" w:rsidRDefault="00851AE4" w:rsidP="00851AE4">
      <w:pPr>
        <w:pStyle w:val="Paragrafoelenco"/>
        <w:widowControl w:val="0"/>
        <w:numPr>
          <w:ilvl w:val="0"/>
          <w:numId w:val="31"/>
        </w:numPr>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l’attuale stato di attuazione del Programma, che ancora non presenta</w:t>
      </w:r>
      <w:r w:rsidR="00BA5313" w:rsidRPr="00A22E59">
        <w:rPr>
          <w:rFonts w:ascii="Arial" w:hAnsi="Arial" w:cs="Arial"/>
          <w:sz w:val="21"/>
          <w:szCs w:val="21"/>
        </w:rPr>
        <w:t>/presenta</w:t>
      </w:r>
      <w:r w:rsidRPr="00A22E59">
        <w:rPr>
          <w:rFonts w:ascii="Arial" w:hAnsi="Arial" w:cs="Arial"/>
          <w:sz w:val="21"/>
          <w:szCs w:val="21"/>
        </w:rPr>
        <w:t xml:space="preserve"> spese connesse all’attuazione dei progetti, ad eccezione delle </w:t>
      </w:r>
      <w:r w:rsidR="00BA5313" w:rsidRPr="00A22E59">
        <w:rPr>
          <w:rFonts w:ascii="Arial" w:hAnsi="Arial" w:cs="Arial"/>
          <w:sz w:val="21"/>
          <w:szCs w:val="21"/>
        </w:rPr>
        <w:t>/nonché alle</w:t>
      </w:r>
      <w:r w:rsidRPr="00A22E59">
        <w:rPr>
          <w:rFonts w:ascii="Arial" w:hAnsi="Arial" w:cs="Arial"/>
          <w:sz w:val="21"/>
          <w:szCs w:val="21"/>
        </w:rPr>
        <w:t xml:space="preserve"> </w:t>
      </w:r>
      <w:r w:rsidR="00BA5313" w:rsidRPr="00A22E59">
        <w:rPr>
          <w:rFonts w:ascii="Arial" w:hAnsi="Arial" w:cs="Arial"/>
          <w:sz w:val="21"/>
          <w:szCs w:val="21"/>
        </w:rPr>
        <w:t xml:space="preserve">spese </w:t>
      </w:r>
      <w:r w:rsidRPr="00A22E59">
        <w:rPr>
          <w:rFonts w:ascii="Arial" w:hAnsi="Arial" w:cs="Arial"/>
          <w:sz w:val="21"/>
          <w:szCs w:val="21"/>
        </w:rPr>
        <w:t>di AT;</w:t>
      </w:r>
    </w:p>
    <w:p w14:paraId="285E6C1F" w14:textId="7D6A63C3" w:rsidR="00851AE4" w:rsidRPr="00A22E59" w:rsidRDefault="00851AE4" w:rsidP="00851AE4">
      <w:pPr>
        <w:pStyle w:val="Paragrafoelenco"/>
        <w:widowControl w:val="0"/>
        <w:numPr>
          <w:ilvl w:val="0"/>
          <w:numId w:val="31"/>
        </w:numPr>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la particolare condizione di crisi sanitaria dovuta al COVID 19 che condiziona</w:t>
      </w:r>
      <w:r w:rsidR="00BA5313" w:rsidRPr="00A22E59">
        <w:rPr>
          <w:rFonts w:ascii="Arial" w:hAnsi="Arial" w:cs="Arial"/>
          <w:sz w:val="21"/>
          <w:szCs w:val="21"/>
        </w:rPr>
        <w:t>/ha condizionato</w:t>
      </w:r>
      <w:r w:rsidRPr="00A22E59">
        <w:rPr>
          <w:rFonts w:ascii="Arial" w:hAnsi="Arial" w:cs="Arial"/>
          <w:sz w:val="21"/>
          <w:szCs w:val="21"/>
        </w:rPr>
        <w:t xml:space="preserve"> l’attività delle Autorità del Programma;</w:t>
      </w:r>
    </w:p>
    <w:p w14:paraId="4966B15C" w14:textId="234F9153" w:rsidR="00851AE4" w:rsidRPr="00A22E59" w:rsidRDefault="00851AE4" w:rsidP="00851AE4">
      <w:pPr>
        <w:widowControl w:val="0"/>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ritiene di dover procedere, per l’esercizio contabile 01/07_____– 30/06/______, ad un audit di sistema su quei requisiti chiave che sulla base del giudizio professionale hanno i maggiori livelli di rischio, secondo un approccio semplificato e flessibile.</w:t>
      </w:r>
    </w:p>
    <w:p w14:paraId="03AEF6EF" w14:textId="77777777" w:rsidR="00851AE4" w:rsidRPr="00A22E59" w:rsidRDefault="00851AE4" w:rsidP="00851AE4">
      <w:pPr>
        <w:widowControl w:val="0"/>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L’AA ha avviato una attività di valutazione del rischio che tiene conto degli esiti di tali attività e gli eventuali cambiamenti dello scenario intervenuti nel corso dell’attuazione del Programma, in particolare:</w:t>
      </w:r>
    </w:p>
    <w:p w14:paraId="6A43E080" w14:textId="77777777" w:rsidR="00851AE4" w:rsidRPr="00A22E59" w:rsidRDefault="00851AE4" w:rsidP="00851AE4">
      <w:pPr>
        <w:pStyle w:val="Paragrafoelenco"/>
        <w:widowControl w:val="0"/>
        <w:numPr>
          <w:ilvl w:val="0"/>
          <w:numId w:val="30"/>
        </w:numPr>
        <w:autoSpaceDE w:val="0"/>
        <w:autoSpaceDN w:val="0"/>
        <w:adjustRightInd w:val="0"/>
        <w:spacing w:after="60" w:line="288" w:lineRule="auto"/>
        <w:jc w:val="both"/>
        <w:rPr>
          <w:rFonts w:ascii="Arial" w:hAnsi="Arial" w:cs="Arial"/>
          <w:sz w:val="21"/>
          <w:szCs w:val="21"/>
        </w:rPr>
      </w:pPr>
      <w:r w:rsidRPr="00A22E59">
        <w:rPr>
          <w:rFonts w:ascii="Arial" w:hAnsi="Arial" w:cs="Arial"/>
          <w:sz w:val="21"/>
          <w:szCs w:val="21"/>
        </w:rPr>
        <w:t>Risultati finali dell’esito dell’audit di sistema nei due esercizi contabili precedenti;</w:t>
      </w:r>
    </w:p>
    <w:p w14:paraId="490878C0" w14:textId="77777777" w:rsidR="00851AE4" w:rsidRPr="00A22E59" w:rsidRDefault="00851AE4" w:rsidP="00851AE4">
      <w:pPr>
        <w:pStyle w:val="Paragrafoelenco"/>
        <w:widowControl w:val="0"/>
        <w:numPr>
          <w:ilvl w:val="0"/>
          <w:numId w:val="30"/>
        </w:numPr>
        <w:autoSpaceDE w:val="0"/>
        <w:autoSpaceDN w:val="0"/>
        <w:adjustRightInd w:val="0"/>
        <w:spacing w:after="60" w:line="288" w:lineRule="auto"/>
        <w:jc w:val="both"/>
        <w:rPr>
          <w:rFonts w:ascii="Arial" w:hAnsi="Arial" w:cs="Arial"/>
          <w:sz w:val="21"/>
          <w:szCs w:val="21"/>
        </w:rPr>
      </w:pPr>
      <w:r w:rsidRPr="00A22E59">
        <w:rPr>
          <w:rFonts w:ascii="Arial" w:hAnsi="Arial" w:cs="Arial"/>
          <w:sz w:val="21"/>
          <w:szCs w:val="21"/>
        </w:rPr>
        <w:t>Esiti degli audit eseguiti sulle spese di A.T.;</w:t>
      </w:r>
    </w:p>
    <w:p w14:paraId="650D26F4" w14:textId="77777777" w:rsidR="00851AE4" w:rsidRPr="00A22E59" w:rsidRDefault="00851AE4" w:rsidP="00851AE4">
      <w:pPr>
        <w:pStyle w:val="Paragrafoelenco"/>
        <w:widowControl w:val="0"/>
        <w:numPr>
          <w:ilvl w:val="0"/>
          <w:numId w:val="30"/>
        </w:numPr>
        <w:autoSpaceDE w:val="0"/>
        <w:autoSpaceDN w:val="0"/>
        <w:adjustRightInd w:val="0"/>
        <w:spacing w:after="60" w:line="288" w:lineRule="auto"/>
        <w:jc w:val="both"/>
        <w:rPr>
          <w:rFonts w:ascii="Arial" w:hAnsi="Arial" w:cs="Arial"/>
          <w:sz w:val="21"/>
          <w:szCs w:val="21"/>
        </w:rPr>
      </w:pPr>
      <w:r w:rsidRPr="00A22E59">
        <w:rPr>
          <w:rFonts w:ascii="Arial" w:hAnsi="Arial" w:cs="Arial"/>
          <w:sz w:val="21"/>
          <w:szCs w:val="21"/>
        </w:rPr>
        <w:t>Esiti degli audit dei conti.</w:t>
      </w:r>
    </w:p>
    <w:p w14:paraId="449C4A3D" w14:textId="77777777" w:rsidR="00851AE4" w:rsidRPr="00A22E59" w:rsidRDefault="00851AE4" w:rsidP="00851AE4">
      <w:pPr>
        <w:widowControl w:val="0"/>
        <w:autoSpaceDE w:val="0"/>
        <w:autoSpaceDN w:val="0"/>
        <w:adjustRightInd w:val="0"/>
        <w:spacing w:after="60" w:line="264" w:lineRule="auto"/>
        <w:jc w:val="both"/>
        <w:rPr>
          <w:rFonts w:ascii="Arial" w:hAnsi="Arial" w:cs="Arial"/>
          <w:sz w:val="21"/>
          <w:szCs w:val="21"/>
        </w:rPr>
      </w:pPr>
      <w:r w:rsidRPr="00A22E59">
        <w:rPr>
          <w:rFonts w:ascii="Arial" w:hAnsi="Arial" w:cs="Arial"/>
          <w:sz w:val="21"/>
          <w:szCs w:val="21"/>
        </w:rPr>
        <w:t>Di seguito si sintetizzano le attività effettuate nel corso dei precedenti esercizi contabili.</w:t>
      </w:r>
    </w:p>
    <w:p w14:paraId="05D40612" w14:textId="77777777" w:rsidR="00202607" w:rsidRPr="00A22E59" w:rsidRDefault="00202607" w:rsidP="00202607">
      <w:pPr>
        <w:widowControl w:val="0"/>
        <w:autoSpaceDE w:val="0"/>
        <w:autoSpaceDN w:val="0"/>
        <w:adjustRightInd w:val="0"/>
        <w:spacing w:after="120"/>
        <w:jc w:val="center"/>
        <w:rPr>
          <w:rFonts w:ascii="Arial" w:hAnsi="Arial" w:cs="Arial"/>
          <w:color w:val="000000"/>
          <w:sz w:val="21"/>
          <w:szCs w:val="21"/>
        </w:rPr>
      </w:pPr>
    </w:p>
    <w:p w14:paraId="6535DCCC" w14:textId="5E647791" w:rsidR="000D20E0" w:rsidRPr="00A22E59" w:rsidRDefault="000D20E0" w:rsidP="0070527F">
      <w:pPr>
        <w:widowControl w:val="0"/>
        <w:autoSpaceDE w:val="0"/>
        <w:autoSpaceDN w:val="0"/>
        <w:adjustRightInd w:val="0"/>
        <w:rPr>
          <w:rFonts w:ascii="Arial" w:hAnsi="Arial" w:cs="Arial"/>
          <w:color w:val="000000"/>
          <w:sz w:val="21"/>
          <w:szCs w:val="21"/>
        </w:rPr>
      </w:pPr>
    </w:p>
    <w:tbl>
      <w:tblPr>
        <w:tblStyle w:val="Grigliatabella"/>
        <w:tblW w:w="9776" w:type="dxa"/>
        <w:tblLook w:val="04A0" w:firstRow="1" w:lastRow="0" w:firstColumn="1" w:lastColumn="0" w:noHBand="0" w:noVBand="1"/>
      </w:tblPr>
      <w:tblGrid>
        <w:gridCol w:w="2263"/>
        <w:gridCol w:w="2835"/>
        <w:gridCol w:w="4678"/>
      </w:tblGrid>
      <w:tr w:rsidR="000D20E0" w:rsidRPr="00A22E59" w14:paraId="4E599EF3" w14:textId="77777777" w:rsidTr="00E90280">
        <w:tc>
          <w:tcPr>
            <w:tcW w:w="9776" w:type="dxa"/>
            <w:gridSpan w:val="3"/>
            <w:shd w:val="clear" w:color="auto" w:fill="D9D9D9" w:themeFill="background1" w:themeFillShade="D9"/>
          </w:tcPr>
          <w:p w14:paraId="2488D029" w14:textId="77777777" w:rsidR="000D20E0" w:rsidRPr="00A22E59" w:rsidRDefault="000D20E0" w:rsidP="00C5639C">
            <w:pPr>
              <w:pStyle w:val="CM14"/>
              <w:spacing w:after="60"/>
              <w:jc w:val="center"/>
              <w:rPr>
                <w:rFonts w:ascii="Arial" w:hAnsi="Arial" w:cs="Arial"/>
                <w:b/>
                <w:bCs/>
                <w:sz w:val="21"/>
                <w:szCs w:val="21"/>
              </w:rPr>
            </w:pPr>
            <w:r w:rsidRPr="00A22E59">
              <w:rPr>
                <w:rFonts w:ascii="Arial" w:hAnsi="Arial" w:cs="Arial"/>
                <w:b/>
                <w:bCs/>
                <w:sz w:val="21"/>
                <w:szCs w:val="21"/>
              </w:rPr>
              <w:t>System audit</w:t>
            </w:r>
          </w:p>
          <w:p w14:paraId="1EF8EAEF" w14:textId="5DD5C0EE" w:rsidR="000D20E0" w:rsidRPr="00A22E59" w:rsidRDefault="000D20E0" w:rsidP="00C5639C">
            <w:pPr>
              <w:widowControl w:val="0"/>
              <w:autoSpaceDE w:val="0"/>
              <w:autoSpaceDN w:val="0"/>
              <w:adjustRightInd w:val="0"/>
              <w:spacing w:line="288" w:lineRule="auto"/>
              <w:jc w:val="center"/>
              <w:rPr>
                <w:rFonts w:ascii="Arial" w:hAnsi="Arial" w:cs="Arial"/>
                <w:sz w:val="21"/>
                <w:szCs w:val="21"/>
              </w:rPr>
            </w:pPr>
            <w:r w:rsidRPr="00A22E59">
              <w:rPr>
                <w:rFonts w:ascii="Arial" w:hAnsi="Arial" w:cs="Arial"/>
                <w:b/>
                <w:bCs/>
                <w:sz w:val="21"/>
                <w:szCs w:val="21"/>
              </w:rPr>
              <w:t xml:space="preserve">esercizio contabile _01.07___/ 30.06._____        </w:t>
            </w:r>
            <w:r w:rsidRPr="00A22E59">
              <w:rPr>
                <w:rFonts w:ascii="Arial" w:hAnsi="Arial" w:cs="Arial"/>
                <w:bCs/>
                <w:sz w:val="21"/>
                <w:szCs w:val="21"/>
              </w:rPr>
              <w:t xml:space="preserve">(avviato con nota n.      del          ) </w:t>
            </w:r>
          </w:p>
        </w:tc>
      </w:tr>
      <w:tr w:rsidR="000D20E0" w:rsidRPr="00A22E59" w14:paraId="4948B6F6" w14:textId="77777777" w:rsidTr="00C5639C">
        <w:trPr>
          <w:trHeight w:val="445"/>
        </w:trPr>
        <w:tc>
          <w:tcPr>
            <w:tcW w:w="2263" w:type="dxa"/>
            <w:vAlign w:val="center"/>
          </w:tcPr>
          <w:p w14:paraId="5F33BF18" w14:textId="77777777" w:rsidR="000D20E0" w:rsidRPr="00A22E59" w:rsidRDefault="000D20E0" w:rsidP="00C5639C">
            <w:pPr>
              <w:pStyle w:val="CM14"/>
              <w:ind w:left="-109" w:right="-188"/>
              <w:jc w:val="center"/>
              <w:rPr>
                <w:rFonts w:ascii="Arial" w:hAnsi="Arial" w:cs="Arial"/>
                <w:sz w:val="21"/>
                <w:szCs w:val="21"/>
              </w:rPr>
            </w:pPr>
            <w:r w:rsidRPr="00A22E59">
              <w:rPr>
                <w:rFonts w:ascii="Arial" w:hAnsi="Arial" w:cs="Arial"/>
                <w:bCs/>
                <w:sz w:val="21"/>
                <w:szCs w:val="21"/>
              </w:rPr>
              <w:t>Organismo controllato</w:t>
            </w:r>
          </w:p>
        </w:tc>
        <w:tc>
          <w:tcPr>
            <w:tcW w:w="2835" w:type="dxa"/>
            <w:vAlign w:val="center"/>
          </w:tcPr>
          <w:p w14:paraId="5F36EE5C" w14:textId="77777777" w:rsidR="000D20E0" w:rsidRPr="00A22E59" w:rsidRDefault="000D20E0" w:rsidP="00C5639C">
            <w:pPr>
              <w:pStyle w:val="CM14"/>
              <w:ind w:left="-30" w:right="-109"/>
              <w:jc w:val="center"/>
              <w:rPr>
                <w:rFonts w:ascii="Arial" w:hAnsi="Arial" w:cs="Arial"/>
                <w:bCs/>
                <w:sz w:val="21"/>
                <w:szCs w:val="21"/>
              </w:rPr>
            </w:pPr>
            <w:r w:rsidRPr="00A22E59">
              <w:rPr>
                <w:rFonts w:ascii="Arial" w:hAnsi="Arial" w:cs="Arial"/>
                <w:bCs/>
                <w:sz w:val="21"/>
                <w:szCs w:val="21"/>
              </w:rPr>
              <w:t>Requisiti chiave controllati</w:t>
            </w:r>
          </w:p>
        </w:tc>
        <w:tc>
          <w:tcPr>
            <w:tcW w:w="4678" w:type="dxa"/>
            <w:vAlign w:val="center"/>
          </w:tcPr>
          <w:p w14:paraId="596315D0" w14:textId="77777777" w:rsidR="000D20E0" w:rsidRPr="00A22E59" w:rsidRDefault="000D20E0" w:rsidP="00C5639C">
            <w:pPr>
              <w:pStyle w:val="CM14"/>
              <w:jc w:val="center"/>
              <w:rPr>
                <w:rFonts w:ascii="Arial" w:hAnsi="Arial" w:cs="Arial"/>
                <w:sz w:val="21"/>
                <w:szCs w:val="21"/>
              </w:rPr>
            </w:pPr>
            <w:r w:rsidRPr="00A22E59">
              <w:rPr>
                <w:rFonts w:ascii="Arial" w:hAnsi="Arial" w:cs="Arial"/>
                <w:sz w:val="21"/>
                <w:szCs w:val="21"/>
              </w:rPr>
              <w:t>Problematiche rilevanti aperte</w:t>
            </w:r>
          </w:p>
        </w:tc>
      </w:tr>
      <w:tr w:rsidR="000D20E0" w:rsidRPr="00A22E59" w14:paraId="10D18657" w14:textId="77777777" w:rsidTr="00C5639C">
        <w:trPr>
          <w:trHeight w:val="678"/>
        </w:trPr>
        <w:tc>
          <w:tcPr>
            <w:tcW w:w="2263" w:type="dxa"/>
            <w:vAlign w:val="center"/>
          </w:tcPr>
          <w:p w14:paraId="059FD283" w14:textId="3EDBDB2E" w:rsidR="000D20E0" w:rsidRPr="00A22E59" w:rsidRDefault="000D20E0" w:rsidP="00C5639C">
            <w:pPr>
              <w:pStyle w:val="CM14"/>
              <w:jc w:val="center"/>
              <w:rPr>
                <w:rFonts w:ascii="Arial" w:hAnsi="Arial" w:cs="Arial"/>
                <w:bCs/>
                <w:sz w:val="21"/>
                <w:szCs w:val="21"/>
              </w:rPr>
            </w:pPr>
          </w:p>
        </w:tc>
        <w:tc>
          <w:tcPr>
            <w:tcW w:w="2835" w:type="dxa"/>
            <w:vAlign w:val="center"/>
          </w:tcPr>
          <w:p w14:paraId="5F5BA894" w14:textId="137440F7" w:rsidR="000D20E0" w:rsidRPr="00A22E59" w:rsidRDefault="000D20E0" w:rsidP="00C5639C">
            <w:pPr>
              <w:pStyle w:val="CM14"/>
              <w:jc w:val="center"/>
              <w:rPr>
                <w:rFonts w:ascii="Arial" w:hAnsi="Arial" w:cs="Arial"/>
                <w:bCs/>
                <w:sz w:val="21"/>
                <w:szCs w:val="21"/>
              </w:rPr>
            </w:pPr>
          </w:p>
        </w:tc>
        <w:tc>
          <w:tcPr>
            <w:tcW w:w="4678" w:type="dxa"/>
            <w:vAlign w:val="center"/>
          </w:tcPr>
          <w:p w14:paraId="5A5F306C" w14:textId="6DED019E" w:rsidR="000D20E0" w:rsidRPr="00A22E59" w:rsidRDefault="000D20E0" w:rsidP="00C5639C">
            <w:pPr>
              <w:pStyle w:val="CM14"/>
              <w:jc w:val="center"/>
              <w:rPr>
                <w:rFonts w:ascii="Arial" w:hAnsi="Arial" w:cs="Arial"/>
                <w:bCs/>
                <w:sz w:val="21"/>
                <w:szCs w:val="21"/>
              </w:rPr>
            </w:pPr>
          </w:p>
        </w:tc>
      </w:tr>
    </w:tbl>
    <w:p w14:paraId="4F4BE060" w14:textId="2CEB8F87" w:rsidR="000D20E0" w:rsidRPr="00A22E59" w:rsidRDefault="000D20E0" w:rsidP="0070527F">
      <w:pPr>
        <w:widowControl w:val="0"/>
        <w:autoSpaceDE w:val="0"/>
        <w:autoSpaceDN w:val="0"/>
        <w:adjustRightInd w:val="0"/>
        <w:rPr>
          <w:rFonts w:ascii="Arial" w:hAnsi="Arial" w:cs="Arial"/>
          <w:color w:val="000000"/>
          <w:sz w:val="21"/>
          <w:szCs w:val="21"/>
        </w:rPr>
      </w:pPr>
    </w:p>
    <w:p w14:paraId="63EE00E9" w14:textId="3CA5E6CD" w:rsidR="000D20E0" w:rsidRPr="00A22E59" w:rsidRDefault="000D20E0" w:rsidP="0070527F">
      <w:pPr>
        <w:widowControl w:val="0"/>
        <w:autoSpaceDE w:val="0"/>
        <w:autoSpaceDN w:val="0"/>
        <w:adjustRightInd w:val="0"/>
        <w:rPr>
          <w:rFonts w:ascii="Arial" w:hAnsi="Arial" w:cs="Arial"/>
          <w:color w:val="000000"/>
          <w:sz w:val="21"/>
          <w:szCs w:val="21"/>
        </w:rPr>
      </w:pPr>
    </w:p>
    <w:p w14:paraId="43941F7D" w14:textId="77777777" w:rsidR="000D20E0" w:rsidRPr="00A22E59" w:rsidRDefault="000D20E0" w:rsidP="0070527F">
      <w:pPr>
        <w:widowControl w:val="0"/>
        <w:autoSpaceDE w:val="0"/>
        <w:autoSpaceDN w:val="0"/>
        <w:adjustRightInd w:val="0"/>
        <w:rPr>
          <w:rFonts w:ascii="Arial" w:hAnsi="Arial" w:cs="Arial"/>
          <w:color w:val="000000"/>
          <w:sz w:val="21"/>
          <w:szCs w:val="21"/>
        </w:rPr>
      </w:pPr>
    </w:p>
    <w:tbl>
      <w:tblPr>
        <w:tblStyle w:val="Grigliatabella"/>
        <w:tblW w:w="0" w:type="auto"/>
        <w:tblLook w:val="04A0" w:firstRow="1" w:lastRow="0" w:firstColumn="1" w:lastColumn="0" w:noHBand="0" w:noVBand="1"/>
      </w:tblPr>
      <w:tblGrid>
        <w:gridCol w:w="2689"/>
        <w:gridCol w:w="1701"/>
        <w:gridCol w:w="5238"/>
      </w:tblGrid>
      <w:tr w:rsidR="000D20E0" w:rsidRPr="00A22E59" w14:paraId="5A5FDF29" w14:textId="77777777" w:rsidTr="00E90280">
        <w:tc>
          <w:tcPr>
            <w:tcW w:w="9628" w:type="dxa"/>
            <w:gridSpan w:val="3"/>
            <w:shd w:val="clear" w:color="auto" w:fill="D9D9D9" w:themeFill="background1" w:themeFillShade="D9"/>
          </w:tcPr>
          <w:p w14:paraId="4CABD971" w14:textId="77777777" w:rsidR="000D20E0" w:rsidRPr="00A22E59" w:rsidRDefault="000D20E0" w:rsidP="00E90280">
            <w:pPr>
              <w:pStyle w:val="CM14"/>
              <w:spacing w:after="60"/>
              <w:jc w:val="center"/>
              <w:rPr>
                <w:rFonts w:ascii="Arial" w:hAnsi="Arial" w:cs="Arial"/>
                <w:b/>
                <w:bCs/>
                <w:sz w:val="21"/>
                <w:szCs w:val="21"/>
              </w:rPr>
            </w:pPr>
            <w:r w:rsidRPr="00A22E59">
              <w:rPr>
                <w:rFonts w:ascii="Arial" w:hAnsi="Arial" w:cs="Arial"/>
                <w:b/>
                <w:bCs/>
                <w:sz w:val="21"/>
                <w:szCs w:val="21"/>
              </w:rPr>
              <w:t>Audit sui progetti</w:t>
            </w:r>
          </w:p>
          <w:p w14:paraId="77C1A18F" w14:textId="71BA193C" w:rsidR="000D20E0" w:rsidRPr="00E90280" w:rsidRDefault="000D20E0" w:rsidP="005B2D50">
            <w:pPr>
              <w:widowControl w:val="0"/>
              <w:autoSpaceDE w:val="0"/>
              <w:autoSpaceDN w:val="0"/>
              <w:adjustRightInd w:val="0"/>
              <w:spacing w:after="60"/>
              <w:jc w:val="center"/>
              <w:rPr>
                <w:rFonts w:ascii="Arial" w:eastAsiaTheme="minorEastAsia" w:hAnsi="Arial" w:cs="Arial"/>
                <w:b/>
                <w:bCs/>
                <w:sz w:val="21"/>
                <w:szCs w:val="21"/>
              </w:rPr>
            </w:pPr>
            <w:r w:rsidRPr="00E90280">
              <w:rPr>
                <w:rFonts w:ascii="Arial" w:eastAsiaTheme="minorEastAsia" w:hAnsi="Arial" w:cs="Arial"/>
                <w:b/>
                <w:bCs/>
                <w:sz w:val="21"/>
                <w:szCs w:val="21"/>
              </w:rPr>
              <w:t>esercizio contabile _01.07___/ 30.06._____ (avviato con nota n.      del          )</w:t>
            </w:r>
          </w:p>
        </w:tc>
      </w:tr>
      <w:tr w:rsidR="000D20E0" w:rsidRPr="00A22E59" w14:paraId="7F65AFB3" w14:textId="77777777" w:rsidTr="00C5639C">
        <w:trPr>
          <w:trHeight w:val="445"/>
        </w:trPr>
        <w:tc>
          <w:tcPr>
            <w:tcW w:w="2689" w:type="dxa"/>
            <w:vAlign w:val="center"/>
          </w:tcPr>
          <w:p w14:paraId="2B011D9C" w14:textId="77777777" w:rsidR="000D20E0" w:rsidRPr="00A22E59" w:rsidRDefault="000D20E0" w:rsidP="00C5639C">
            <w:pPr>
              <w:pStyle w:val="CM14"/>
              <w:jc w:val="center"/>
              <w:rPr>
                <w:rFonts w:ascii="Arial" w:hAnsi="Arial" w:cs="Arial"/>
                <w:sz w:val="21"/>
                <w:szCs w:val="21"/>
              </w:rPr>
            </w:pPr>
            <w:r w:rsidRPr="00A22E59">
              <w:rPr>
                <w:rFonts w:ascii="Arial" w:hAnsi="Arial" w:cs="Arial"/>
                <w:bCs/>
                <w:sz w:val="21"/>
                <w:szCs w:val="21"/>
              </w:rPr>
              <w:t>Progetto/voce di spesa controllato/a</w:t>
            </w:r>
          </w:p>
        </w:tc>
        <w:tc>
          <w:tcPr>
            <w:tcW w:w="1701" w:type="dxa"/>
            <w:vAlign w:val="center"/>
          </w:tcPr>
          <w:p w14:paraId="64D9AADC" w14:textId="77777777" w:rsidR="000D20E0" w:rsidRPr="00A22E59" w:rsidRDefault="000D20E0" w:rsidP="00C5639C">
            <w:pPr>
              <w:pStyle w:val="CM14"/>
              <w:jc w:val="center"/>
              <w:rPr>
                <w:rFonts w:ascii="Arial" w:hAnsi="Arial" w:cs="Arial"/>
                <w:bCs/>
                <w:sz w:val="21"/>
                <w:szCs w:val="21"/>
              </w:rPr>
            </w:pPr>
            <w:r w:rsidRPr="00A22E59">
              <w:rPr>
                <w:rFonts w:ascii="Arial" w:hAnsi="Arial" w:cs="Arial"/>
                <w:bCs/>
                <w:sz w:val="21"/>
                <w:szCs w:val="21"/>
              </w:rPr>
              <w:t>Data chiusura attività</w:t>
            </w:r>
          </w:p>
        </w:tc>
        <w:tc>
          <w:tcPr>
            <w:tcW w:w="5238" w:type="dxa"/>
            <w:vAlign w:val="center"/>
          </w:tcPr>
          <w:p w14:paraId="0D7C94D0" w14:textId="77777777" w:rsidR="000D20E0" w:rsidRPr="00A22E59" w:rsidRDefault="000D20E0" w:rsidP="00C5639C">
            <w:pPr>
              <w:pStyle w:val="CM14"/>
              <w:jc w:val="center"/>
              <w:rPr>
                <w:rFonts w:ascii="Arial" w:hAnsi="Arial" w:cs="Arial"/>
                <w:sz w:val="21"/>
                <w:szCs w:val="21"/>
              </w:rPr>
            </w:pPr>
            <w:r w:rsidRPr="00A22E59">
              <w:rPr>
                <w:rFonts w:ascii="Arial" w:hAnsi="Arial" w:cs="Arial"/>
                <w:sz w:val="21"/>
                <w:szCs w:val="21"/>
              </w:rPr>
              <w:t>Problematica riscontrata/Spesa non eleggibile</w:t>
            </w:r>
          </w:p>
        </w:tc>
      </w:tr>
      <w:tr w:rsidR="000D20E0" w:rsidRPr="00A22E59" w14:paraId="6777B607" w14:textId="77777777" w:rsidTr="00C5639C">
        <w:trPr>
          <w:trHeight w:val="355"/>
        </w:trPr>
        <w:tc>
          <w:tcPr>
            <w:tcW w:w="2689" w:type="dxa"/>
            <w:vAlign w:val="center"/>
          </w:tcPr>
          <w:p w14:paraId="5EE65D31" w14:textId="7E1C7E05" w:rsidR="000D20E0" w:rsidRPr="00A22E59" w:rsidRDefault="000D20E0" w:rsidP="00C5639C">
            <w:pPr>
              <w:pStyle w:val="CM14"/>
              <w:jc w:val="center"/>
              <w:rPr>
                <w:rFonts w:ascii="Arial" w:hAnsi="Arial" w:cs="Arial"/>
                <w:sz w:val="21"/>
                <w:szCs w:val="21"/>
              </w:rPr>
            </w:pPr>
          </w:p>
        </w:tc>
        <w:tc>
          <w:tcPr>
            <w:tcW w:w="1701" w:type="dxa"/>
            <w:vAlign w:val="center"/>
          </w:tcPr>
          <w:p w14:paraId="4692146A" w14:textId="2A8CFEEC" w:rsidR="000D20E0" w:rsidRPr="00A22E59" w:rsidRDefault="000D20E0" w:rsidP="00C5639C">
            <w:pPr>
              <w:pStyle w:val="CM14"/>
              <w:jc w:val="center"/>
              <w:rPr>
                <w:rFonts w:ascii="Arial" w:hAnsi="Arial" w:cs="Arial"/>
                <w:bCs/>
                <w:sz w:val="21"/>
                <w:szCs w:val="21"/>
              </w:rPr>
            </w:pPr>
          </w:p>
        </w:tc>
        <w:tc>
          <w:tcPr>
            <w:tcW w:w="5238" w:type="dxa"/>
            <w:vAlign w:val="center"/>
          </w:tcPr>
          <w:p w14:paraId="6D260AC2" w14:textId="27F2D974" w:rsidR="000D20E0" w:rsidRPr="00A22E59" w:rsidRDefault="000D20E0" w:rsidP="00C5639C">
            <w:pPr>
              <w:pStyle w:val="CM14"/>
              <w:ind w:left="-104" w:right="-113"/>
              <w:jc w:val="center"/>
              <w:rPr>
                <w:rFonts w:ascii="Arial" w:hAnsi="Arial" w:cs="Arial"/>
                <w:bCs/>
                <w:sz w:val="21"/>
                <w:szCs w:val="21"/>
              </w:rPr>
            </w:pPr>
          </w:p>
        </w:tc>
      </w:tr>
    </w:tbl>
    <w:p w14:paraId="28E4E54E" w14:textId="703DA5D1" w:rsidR="000D20E0" w:rsidRPr="00A22E59" w:rsidRDefault="000D20E0" w:rsidP="0070527F">
      <w:pPr>
        <w:widowControl w:val="0"/>
        <w:autoSpaceDE w:val="0"/>
        <w:autoSpaceDN w:val="0"/>
        <w:adjustRightInd w:val="0"/>
        <w:rPr>
          <w:rFonts w:ascii="Arial" w:hAnsi="Arial" w:cs="Arial"/>
          <w:color w:val="000000"/>
          <w:sz w:val="21"/>
          <w:szCs w:val="21"/>
        </w:rPr>
      </w:pPr>
    </w:p>
    <w:p w14:paraId="080F43E2" w14:textId="77777777" w:rsidR="000D20E0" w:rsidRPr="00A22E59" w:rsidRDefault="000D20E0" w:rsidP="0070527F">
      <w:pPr>
        <w:widowControl w:val="0"/>
        <w:autoSpaceDE w:val="0"/>
        <w:autoSpaceDN w:val="0"/>
        <w:adjustRightInd w:val="0"/>
        <w:rPr>
          <w:rFonts w:ascii="Arial" w:hAnsi="Arial" w:cs="Arial"/>
          <w:color w:val="000000"/>
          <w:sz w:val="21"/>
          <w:szCs w:val="21"/>
        </w:rPr>
      </w:pPr>
    </w:p>
    <w:p w14:paraId="175E9F64" w14:textId="2FEE51B7" w:rsidR="00B00006" w:rsidRPr="00A22E59" w:rsidRDefault="00B00006" w:rsidP="00393003">
      <w:pPr>
        <w:widowControl w:val="0"/>
        <w:autoSpaceDE w:val="0"/>
        <w:autoSpaceDN w:val="0"/>
        <w:adjustRightInd w:val="0"/>
        <w:rPr>
          <w:rFonts w:ascii="Arial" w:hAnsi="Arial" w:cs="Arial"/>
          <w:color w:val="000000"/>
          <w:sz w:val="21"/>
          <w:szCs w:val="21"/>
        </w:rPr>
      </w:pPr>
    </w:p>
    <w:tbl>
      <w:tblPr>
        <w:tblStyle w:val="Grigliatabella"/>
        <w:tblW w:w="0" w:type="auto"/>
        <w:tblLook w:val="04A0" w:firstRow="1" w:lastRow="0" w:firstColumn="1" w:lastColumn="0" w:noHBand="0" w:noVBand="1"/>
      </w:tblPr>
      <w:tblGrid>
        <w:gridCol w:w="2518"/>
        <w:gridCol w:w="4253"/>
        <w:gridCol w:w="3083"/>
      </w:tblGrid>
      <w:tr w:rsidR="0060595E" w:rsidRPr="00A22E59" w14:paraId="2923E4D0" w14:textId="77777777" w:rsidTr="00E90280">
        <w:tc>
          <w:tcPr>
            <w:tcW w:w="9854" w:type="dxa"/>
            <w:gridSpan w:val="3"/>
            <w:shd w:val="clear" w:color="auto" w:fill="D9D9D9" w:themeFill="background1" w:themeFillShade="D9"/>
          </w:tcPr>
          <w:p w14:paraId="3F2B59C0" w14:textId="77777777" w:rsidR="0060595E" w:rsidRPr="00A22E59" w:rsidRDefault="0060595E" w:rsidP="00C5639C">
            <w:pPr>
              <w:pStyle w:val="CM14"/>
              <w:spacing w:after="60"/>
              <w:jc w:val="center"/>
              <w:rPr>
                <w:rFonts w:ascii="Arial" w:hAnsi="Arial" w:cs="Arial"/>
                <w:b/>
                <w:bCs/>
                <w:sz w:val="21"/>
                <w:szCs w:val="21"/>
              </w:rPr>
            </w:pPr>
            <w:r w:rsidRPr="00A22E59">
              <w:rPr>
                <w:rFonts w:ascii="Arial" w:hAnsi="Arial" w:cs="Arial"/>
                <w:b/>
                <w:bCs/>
                <w:sz w:val="21"/>
                <w:szCs w:val="21"/>
              </w:rPr>
              <w:t>Audit dei Conti</w:t>
            </w:r>
          </w:p>
          <w:p w14:paraId="7D1EFEDA" w14:textId="07483014" w:rsidR="0060595E" w:rsidRPr="00A22E59" w:rsidRDefault="0060595E" w:rsidP="00C5639C">
            <w:pPr>
              <w:widowControl w:val="0"/>
              <w:autoSpaceDE w:val="0"/>
              <w:autoSpaceDN w:val="0"/>
              <w:adjustRightInd w:val="0"/>
              <w:spacing w:after="60" w:line="288" w:lineRule="auto"/>
              <w:jc w:val="center"/>
              <w:rPr>
                <w:rFonts w:ascii="Arial" w:hAnsi="Arial" w:cs="Arial"/>
                <w:sz w:val="21"/>
                <w:szCs w:val="21"/>
              </w:rPr>
            </w:pPr>
            <w:r w:rsidRPr="00A22E59">
              <w:rPr>
                <w:rFonts w:ascii="Arial" w:hAnsi="Arial" w:cs="Arial"/>
                <w:b/>
                <w:bCs/>
                <w:sz w:val="21"/>
                <w:szCs w:val="21"/>
              </w:rPr>
              <w:t xml:space="preserve">esercizio contabile ___/___ </w:t>
            </w:r>
            <w:r w:rsidRPr="00A22E59">
              <w:rPr>
                <w:rFonts w:ascii="Arial" w:hAnsi="Arial" w:cs="Arial"/>
                <w:bCs/>
                <w:sz w:val="21"/>
                <w:szCs w:val="21"/>
              </w:rPr>
              <w:t>(avviato con nota n. ____ del _________)</w:t>
            </w:r>
          </w:p>
        </w:tc>
      </w:tr>
      <w:tr w:rsidR="0060595E" w:rsidRPr="00A22E59" w14:paraId="464B672F" w14:textId="77777777" w:rsidTr="00C5639C">
        <w:trPr>
          <w:trHeight w:val="445"/>
        </w:trPr>
        <w:tc>
          <w:tcPr>
            <w:tcW w:w="2518" w:type="dxa"/>
            <w:vAlign w:val="center"/>
          </w:tcPr>
          <w:p w14:paraId="610DBD87" w14:textId="77777777" w:rsidR="0060595E" w:rsidRPr="00A22E59" w:rsidRDefault="0060595E" w:rsidP="00C5639C">
            <w:pPr>
              <w:pStyle w:val="CM14"/>
              <w:jc w:val="center"/>
              <w:rPr>
                <w:rFonts w:ascii="Arial" w:hAnsi="Arial" w:cs="Arial"/>
                <w:sz w:val="21"/>
                <w:szCs w:val="21"/>
              </w:rPr>
            </w:pPr>
            <w:r w:rsidRPr="00A22E59">
              <w:rPr>
                <w:rFonts w:ascii="Arial" w:hAnsi="Arial" w:cs="Arial"/>
                <w:bCs/>
                <w:sz w:val="21"/>
                <w:szCs w:val="21"/>
              </w:rPr>
              <w:t>Organismo controllato</w:t>
            </w:r>
          </w:p>
        </w:tc>
        <w:tc>
          <w:tcPr>
            <w:tcW w:w="4253" w:type="dxa"/>
            <w:vAlign w:val="center"/>
          </w:tcPr>
          <w:p w14:paraId="672CC632" w14:textId="77777777" w:rsidR="0060595E" w:rsidRPr="00A22E59" w:rsidRDefault="0060595E" w:rsidP="00C5639C">
            <w:pPr>
              <w:pStyle w:val="CM14"/>
              <w:jc w:val="center"/>
              <w:rPr>
                <w:rFonts w:ascii="Arial" w:hAnsi="Arial" w:cs="Arial"/>
                <w:bCs/>
                <w:sz w:val="21"/>
                <w:szCs w:val="21"/>
              </w:rPr>
            </w:pPr>
            <w:r w:rsidRPr="00A22E59">
              <w:rPr>
                <w:rFonts w:ascii="Arial" w:hAnsi="Arial" w:cs="Arial"/>
                <w:bCs/>
                <w:sz w:val="21"/>
                <w:szCs w:val="21"/>
              </w:rPr>
              <w:t>Controllo sulla correttezza dei Conti</w:t>
            </w:r>
          </w:p>
        </w:tc>
        <w:tc>
          <w:tcPr>
            <w:tcW w:w="3083" w:type="dxa"/>
            <w:vAlign w:val="center"/>
          </w:tcPr>
          <w:p w14:paraId="3BBC6A6B" w14:textId="77777777" w:rsidR="0060595E" w:rsidRPr="00A22E59" w:rsidRDefault="0060595E" w:rsidP="00C5639C">
            <w:pPr>
              <w:pStyle w:val="CM14"/>
              <w:jc w:val="center"/>
              <w:rPr>
                <w:rFonts w:ascii="Arial" w:hAnsi="Arial" w:cs="Arial"/>
                <w:sz w:val="21"/>
                <w:szCs w:val="21"/>
              </w:rPr>
            </w:pPr>
            <w:r w:rsidRPr="00A22E59">
              <w:rPr>
                <w:rFonts w:ascii="Arial" w:hAnsi="Arial" w:cs="Arial"/>
                <w:sz w:val="21"/>
                <w:szCs w:val="21"/>
              </w:rPr>
              <w:t>Parere sui conti</w:t>
            </w:r>
          </w:p>
        </w:tc>
      </w:tr>
      <w:tr w:rsidR="0060595E" w:rsidRPr="00A22E59" w14:paraId="35E28476" w14:textId="77777777" w:rsidTr="00C5639C">
        <w:trPr>
          <w:trHeight w:val="355"/>
        </w:trPr>
        <w:tc>
          <w:tcPr>
            <w:tcW w:w="2518" w:type="dxa"/>
            <w:vAlign w:val="center"/>
          </w:tcPr>
          <w:p w14:paraId="55C24785" w14:textId="4872DC83" w:rsidR="0060595E" w:rsidRPr="00A22E59" w:rsidRDefault="0060595E" w:rsidP="00C5639C">
            <w:pPr>
              <w:pStyle w:val="CM14"/>
              <w:jc w:val="center"/>
              <w:rPr>
                <w:rFonts w:ascii="Arial" w:hAnsi="Arial" w:cs="Arial"/>
                <w:bCs/>
                <w:sz w:val="21"/>
                <w:szCs w:val="21"/>
              </w:rPr>
            </w:pPr>
          </w:p>
        </w:tc>
        <w:tc>
          <w:tcPr>
            <w:tcW w:w="4253" w:type="dxa"/>
            <w:vAlign w:val="center"/>
          </w:tcPr>
          <w:p w14:paraId="193EA42B" w14:textId="14E5A18A" w:rsidR="0060595E" w:rsidRPr="00A22E59" w:rsidRDefault="0060595E" w:rsidP="00C5639C">
            <w:pPr>
              <w:pStyle w:val="CM14"/>
              <w:jc w:val="center"/>
              <w:rPr>
                <w:rFonts w:ascii="Arial" w:hAnsi="Arial" w:cs="Arial"/>
                <w:bCs/>
                <w:sz w:val="21"/>
                <w:szCs w:val="21"/>
              </w:rPr>
            </w:pPr>
          </w:p>
        </w:tc>
        <w:tc>
          <w:tcPr>
            <w:tcW w:w="3083" w:type="dxa"/>
            <w:vAlign w:val="center"/>
          </w:tcPr>
          <w:p w14:paraId="132CB9D9" w14:textId="77691208" w:rsidR="0060595E" w:rsidRPr="00A22E59" w:rsidRDefault="0060595E" w:rsidP="00C5639C">
            <w:pPr>
              <w:pStyle w:val="CM14"/>
              <w:jc w:val="center"/>
              <w:rPr>
                <w:rFonts w:ascii="Arial" w:hAnsi="Arial" w:cs="Arial"/>
                <w:bCs/>
                <w:sz w:val="21"/>
                <w:szCs w:val="21"/>
              </w:rPr>
            </w:pPr>
          </w:p>
        </w:tc>
      </w:tr>
    </w:tbl>
    <w:p w14:paraId="64C1B4F7" w14:textId="76485F9D" w:rsidR="0060595E" w:rsidRPr="00A22E59" w:rsidRDefault="0060595E" w:rsidP="00393003">
      <w:pPr>
        <w:widowControl w:val="0"/>
        <w:autoSpaceDE w:val="0"/>
        <w:autoSpaceDN w:val="0"/>
        <w:adjustRightInd w:val="0"/>
        <w:rPr>
          <w:rFonts w:ascii="Arial" w:hAnsi="Arial" w:cs="Arial"/>
          <w:color w:val="000000"/>
          <w:sz w:val="21"/>
          <w:szCs w:val="21"/>
        </w:rPr>
      </w:pPr>
    </w:p>
    <w:p w14:paraId="5E54D9F8" w14:textId="049FC46F" w:rsidR="00C15ED1" w:rsidRDefault="00C15ED1" w:rsidP="00393003">
      <w:pPr>
        <w:widowControl w:val="0"/>
        <w:autoSpaceDE w:val="0"/>
        <w:autoSpaceDN w:val="0"/>
        <w:adjustRightInd w:val="0"/>
        <w:rPr>
          <w:rFonts w:ascii="BBJPJF+RAAAAA+TimesNewRoman,Bol" w:hAnsi="BBJPJF+RAAAAA+TimesNewRoman,Bol" w:cs="BBJPJF+RAAAAA+TimesNewRoman,Bol"/>
          <w:color w:val="000000"/>
        </w:rPr>
      </w:pPr>
    </w:p>
    <w:p w14:paraId="003F8622" w14:textId="77777777" w:rsidR="0025712A" w:rsidRDefault="0025712A" w:rsidP="00393003">
      <w:pPr>
        <w:widowControl w:val="0"/>
        <w:autoSpaceDE w:val="0"/>
        <w:autoSpaceDN w:val="0"/>
        <w:adjustRightInd w:val="0"/>
        <w:rPr>
          <w:rFonts w:ascii="BBJPJF+RAAAAA+TimesNewRoman,Bol" w:hAnsi="BBJPJF+RAAAAA+TimesNewRoman,Bol" w:cs="BBJPJF+RAAAAA+TimesNewRoman,Bol"/>
          <w:color w:val="000000"/>
        </w:rPr>
      </w:pPr>
    </w:p>
    <w:tbl>
      <w:tblPr>
        <w:tblStyle w:val="Elencochiaro1"/>
        <w:tblW w:w="0" w:type="auto"/>
        <w:tblLook w:val="0000" w:firstRow="0" w:lastRow="0" w:firstColumn="0" w:lastColumn="0" w:noHBand="0" w:noVBand="0"/>
      </w:tblPr>
      <w:tblGrid>
        <w:gridCol w:w="2021"/>
        <w:gridCol w:w="1935"/>
        <w:gridCol w:w="5889"/>
      </w:tblGrid>
      <w:tr w:rsidR="0070527F" w:rsidRPr="002B7C9C"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2B7C9C" w:rsidRDefault="0070527F" w:rsidP="002B7C9C">
            <w:pPr>
              <w:widowControl w:val="0"/>
              <w:autoSpaceDE w:val="0"/>
              <w:autoSpaceDN w:val="0"/>
              <w:adjustRightInd w:val="0"/>
              <w:spacing w:before="40" w:after="40"/>
              <w:jc w:val="center"/>
              <w:rPr>
                <w:rFonts w:ascii="Arial" w:hAnsi="Arial" w:cs="Arial"/>
                <w:b/>
                <w:bCs/>
                <w:i/>
                <w:sz w:val="21"/>
                <w:szCs w:val="21"/>
              </w:rPr>
            </w:pPr>
            <w:r w:rsidRPr="002B7C9C">
              <w:rPr>
                <w:rFonts w:ascii="Arial" w:hAnsi="Arial" w:cs="Arial"/>
                <w:b/>
                <w:bCs/>
                <w:i/>
                <w:sz w:val="21"/>
                <w:szCs w:val="21"/>
              </w:rPr>
              <w:lastRenderedPageBreak/>
              <w:t>Problematiche di sistema rilevate in altri referti o informazioni disponibili derivanti da altre fonti informative (CE, ECA, IGRUE)</w:t>
            </w:r>
          </w:p>
        </w:tc>
      </w:tr>
      <w:tr w:rsidR="0070527F" w:rsidRPr="00B75EAC"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B75EAC" w:rsidRDefault="0070527F" w:rsidP="00CE3F07">
            <w:pPr>
              <w:widowControl w:val="0"/>
              <w:autoSpaceDE w:val="0"/>
              <w:autoSpaceDN w:val="0"/>
              <w:adjustRightInd w:val="0"/>
              <w:spacing w:before="40" w:after="40"/>
              <w:jc w:val="center"/>
              <w:rPr>
                <w:rFonts w:ascii="Arial" w:hAnsi="Arial" w:cs="Arial"/>
                <w:sz w:val="21"/>
                <w:szCs w:val="21"/>
              </w:rPr>
            </w:pPr>
            <w:r w:rsidRPr="00B75EAC">
              <w:rPr>
                <w:rFonts w:ascii="Arial" w:hAnsi="Arial" w:cs="Arial"/>
                <w:sz w:val="21"/>
                <w:szCs w:val="21"/>
              </w:rPr>
              <w:t xml:space="preserve">Soggetto, aspetto o </w:t>
            </w:r>
            <w:r w:rsidR="00CE3F07">
              <w:rPr>
                <w:rFonts w:ascii="Arial" w:hAnsi="Arial" w:cs="Arial"/>
                <w:sz w:val="21"/>
                <w:szCs w:val="21"/>
              </w:rPr>
              <w:t>progetto</w:t>
            </w:r>
            <w:r w:rsidRPr="00B75EAC">
              <w:rPr>
                <w:rFonts w:ascii="Arial" w:hAnsi="Arial" w:cs="Arial"/>
                <w:sz w:val="21"/>
                <w:szCs w:val="21"/>
              </w:rPr>
              <w:t xml:space="preserve"> interessat</w:t>
            </w:r>
            <w:r w:rsidR="00CE3F07">
              <w:rPr>
                <w:rFonts w:ascii="Arial" w:hAnsi="Arial" w:cs="Arial"/>
                <w:sz w:val="21"/>
                <w:szCs w:val="21"/>
              </w:rPr>
              <w:t>o</w:t>
            </w:r>
          </w:p>
        </w:tc>
        <w:tc>
          <w:tcPr>
            <w:tcW w:w="1935" w:type="dxa"/>
            <w:tcBorders>
              <w:top w:val="single" w:sz="4" w:space="0" w:color="auto"/>
            </w:tcBorders>
            <w:vAlign w:val="center"/>
          </w:tcPr>
          <w:p w14:paraId="5BD6DD83" w14:textId="77777777" w:rsidR="0070527F" w:rsidRPr="00B75EAC"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Arial" w:hAnsi="Arial" w:cs="Arial"/>
                <w:sz w:val="21"/>
                <w:szCs w:val="21"/>
              </w:rPr>
            </w:pPr>
            <w:r w:rsidRPr="00B75EAC">
              <w:rPr>
                <w:rFonts w:ascii="Arial" w:hAnsi="Arial" w:cs="Arial"/>
                <w:sz w:val="21"/>
                <w:szCs w:val="21"/>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B75EAC" w:rsidRDefault="0070527F" w:rsidP="00393003">
            <w:pPr>
              <w:widowControl w:val="0"/>
              <w:autoSpaceDE w:val="0"/>
              <w:autoSpaceDN w:val="0"/>
              <w:adjustRightInd w:val="0"/>
              <w:spacing w:before="40" w:after="40"/>
              <w:jc w:val="center"/>
              <w:rPr>
                <w:rFonts w:ascii="Arial" w:hAnsi="Arial" w:cs="Arial"/>
                <w:sz w:val="21"/>
                <w:szCs w:val="21"/>
              </w:rPr>
            </w:pPr>
            <w:r w:rsidRPr="00B75EAC">
              <w:rPr>
                <w:rFonts w:ascii="Arial" w:hAnsi="Arial" w:cs="Arial"/>
                <w:sz w:val="21"/>
                <w:szCs w:val="21"/>
              </w:rPr>
              <w:t>Problematica riscontrata</w:t>
            </w:r>
          </w:p>
        </w:tc>
      </w:tr>
      <w:tr w:rsidR="002270E6" w:rsidRPr="00B75EAC"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B75EAC" w:rsidRDefault="002270E6" w:rsidP="009D1E3E">
            <w:pPr>
              <w:widowControl w:val="0"/>
              <w:autoSpaceDE w:val="0"/>
              <w:autoSpaceDN w:val="0"/>
              <w:adjustRightInd w:val="0"/>
              <w:spacing w:before="40" w:after="40"/>
              <w:jc w:val="center"/>
              <w:rPr>
                <w:rFonts w:ascii="Arial" w:hAnsi="Arial" w:cs="Arial"/>
                <w:sz w:val="21"/>
                <w:szCs w:val="21"/>
              </w:rPr>
            </w:pPr>
          </w:p>
        </w:tc>
      </w:tr>
    </w:tbl>
    <w:p w14:paraId="72DF81B6" w14:textId="0B609CFA" w:rsidR="0070527F" w:rsidRDefault="0070527F" w:rsidP="0070527F">
      <w:pPr>
        <w:widowControl w:val="0"/>
        <w:autoSpaceDE w:val="0"/>
        <w:autoSpaceDN w:val="0"/>
        <w:adjustRightInd w:val="0"/>
        <w:rPr>
          <w:rFonts w:ascii="BBJPJF+RAAAAA+TimesNewRoman,Bol" w:hAnsi="BBJPJF+RAAAAA+TimesNewRoman,Bol" w:cs="BBJPJF+RAAAAA+TimesNewRoman,Bol"/>
          <w:color w:val="000000"/>
          <w:sz w:val="21"/>
          <w:szCs w:val="21"/>
        </w:rPr>
      </w:pPr>
      <w:bookmarkStart w:id="12" w:name="_Toc213745394"/>
    </w:p>
    <w:p w14:paraId="1472D0AF" w14:textId="4FCBF8CE" w:rsidR="00EC1EB0" w:rsidRPr="00E90280" w:rsidRDefault="00EC1EB0" w:rsidP="0070527F">
      <w:pPr>
        <w:widowControl w:val="0"/>
        <w:autoSpaceDE w:val="0"/>
        <w:autoSpaceDN w:val="0"/>
        <w:adjustRightInd w:val="0"/>
        <w:rPr>
          <w:rFonts w:ascii="Arial" w:hAnsi="Arial" w:cs="Arial"/>
          <w:color w:val="000000"/>
          <w:sz w:val="21"/>
          <w:szCs w:val="21"/>
        </w:rPr>
      </w:pPr>
    </w:p>
    <w:p w14:paraId="5F14DDC9" w14:textId="00F2AA01" w:rsidR="00661060" w:rsidRPr="00A22E59" w:rsidRDefault="00661060" w:rsidP="00E90280">
      <w:pPr>
        <w:widowControl w:val="0"/>
        <w:autoSpaceDE w:val="0"/>
        <w:autoSpaceDN w:val="0"/>
        <w:adjustRightInd w:val="0"/>
        <w:spacing w:after="60"/>
        <w:rPr>
          <w:rFonts w:ascii="Arial" w:hAnsi="Arial" w:cs="Arial"/>
          <w:i/>
          <w:iCs/>
          <w:color w:val="000000"/>
          <w:sz w:val="21"/>
          <w:szCs w:val="21"/>
        </w:rPr>
      </w:pPr>
      <w:r w:rsidRPr="00E90280">
        <w:rPr>
          <w:rFonts w:ascii="Arial" w:hAnsi="Arial" w:cs="Arial"/>
          <w:i/>
          <w:iCs/>
          <w:color w:val="000000"/>
          <w:sz w:val="21"/>
          <w:szCs w:val="21"/>
        </w:rPr>
        <w:t>Tabella n. __</w:t>
      </w:r>
      <w:r w:rsidR="00757F9A" w:rsidRPr="00E90280">
        <w:rPr>
          <w:rFonts w:ascii="Arial" w:hAnsi="Arial" w:cs="Arial"/>
          <w:i/>
          <w:iCs/>
          <w:color w:val="000000"/>
          <w:sz w:val="21"/>
          <w:szCs w:val="21"/>
        </w:rPr>
        <w:t>:</w:t>
      </w:r>
      <w:r w:rsidRPr="00E90280">
        <w:rPr>
          <w:rFonts w:ascii="Arial" w:hAnsi="Arial" w:cs="Arial"/>
          <w:i/>
          <w:iCs/>
          <w:color w:val="000000"/>
          <w:sz w:val="21"/>
          <w:szCs w:val="21"/>
        </w:rPr>
        <w:t xml:space="preserve">Pianificazione delle attività di audit di sistema </w:t>
      </w:r>
    </w:p>
    <w:tbl>
      <w:tblPr>
        <w:tblStyle w:val="Grigliatabella3"/>
        <w:tblW w:w="5110" w:type="pct"/>
        <w:tblLook w:val="04A0" w:firstRow="1" w:lastRow="0" w:firstColumn="1" w:lastColumn="0" w:noHBand="0" w:noVBand="1"/>
      </w:tblPr>
      <w:tblGrid>
        <w:gridCol w:w="1283"/>
        <w:gridCol w:w="1309"/>
        <w:gridCol w:w="4959"/>
        <w:gridCol w:w="1251"/>
        <w:gridCol w:w="1269"/>
      </w:tblGrid>
      <w:tr w:rsidR="0025712A" w:rsidRPr="00A22E59" w14:paraId="06A95C1C" w14:textId="77777777" w:rsidTr="00EC1EB0">
        <w:trPr>
          <w:cantSplit/>
          <w:trHeight w:val="1134"/>
        </w:trPr>
        <w:tc>
          <w:tcPr>
            <w:tcW w:w="637" w:type="pct"/>
            <w:vAlign w:val="center"/>
          </w:tcPr>
          <w:p w14:paraId="7F784A4F" w14:textId="77777777" w:rsidR="00EC1EB0" w:rsidRPr="00A22E59" w:rsidRDefault="00EC1EB0" w:rsidP="00C5639C">
            <w:pPr>
              <w:jc w:val="center"/>
              <w:rPr>
                <w:rFonts w:ascii="Arial" w:hAnsi="Arial" w:cs="Arial"/>
                <w:sz w:val="21"/>
                <w:szCs w:val="21"/>
                <w:lang w:val="it-IT"/>
              </w:rPr>
            </w:pPr>
            <w:r w:rsidRPr="00A22E59">
              <w:rPr>
                <w:rFonts w:ascii="Arial" w:hAnsi="Arial" w:cs="Arial"/>
                <w:sz w:val="21"/>
                <w:szCs w:val="21"/>
              </w:rPr>
              <w:t>Organismo da controllare</w:t>
            </w:r>
          </w:p>
        </w:tc>
        <w:tc>
          <w:tcPr>
            <w:tcW w:w="650" w:type="pct"/>
            <w:vAlign w:val="center"/>
          </w:tcPr>
          <w:p w14:paraId="44C7BDB2" w14:textId="2012F70C" w:rsidR="00EC1EB0" w:rsidRPr="00A22E59" w:rsidRDefault="00EC1EB0" w:rsidP="00C5639C">
            <w:pPr>
              <w:jc w:val="center"/>
              <w:rPr>
                <w:rFonts w:ascii="Arial" w:hAnsi="Arial" w:cs="Arial"/>
                <w:sz w:val="21"/>
                <w:szCs w:val="21"/>
                <w:lang w:val="it-IT"/>
              </w:rPr>
            </w:pPr>
            <w:r w:rsidRPr="00A22E59">
              <w:rPr>
                <w:rFonts w:ascii="Arial" w:hAnsi="Arial" w:cs="Arial"/>
                <w:sz w:val="21"/>
                <w:szCs w:val="21"/>
              </w:rPr>
              <w:t>Requisito chiave periodo contabile 01/07/20__ 30/06/N</w:t>
            </w:r>
          </w:p>
        </w:tc>
        <w:tc>
          <w:tcPr>
            <w:tcW w:w="2462" w:type="pct"/>
            <w:vAlign w:val="center"/>
          </w:tcPr>
          <w:p w14:paraId="3DC53F63" w14:textId="77777777" w:rsidR="00EC1EB0" w:rsidRPr="00A22E59" w:rsidRDefault="00EC1EB0" w:rsidP="00C5639C">
            <w:pPr>
              <w:jc w:val="center"/>
              <w:rPr>
                <w:rFonts w:ascii="Arial" w:hAnsi="Arial" w:cs="Arial"/>
                <w:sz w:val="21"/>
                <w:szCs w:val="21"/>
                <w:lang w:val="it-IT"/>
              </w:rPr>
            </w:pPr>
            <w:r w:rsidRPr="00A22E59">
              <w:rPr>
                <w:rFonts w:ascii="Arial" w:hAnsi="Arial" w:cs="Arial"/>
                <w:sz w:val="21"/>
                <w:szCs w:val="21"/>
              </w:rPr>
              <w:t>Motivazione</w:t>
            </w:r>
          </w:p>
        </w:tc>
        <w:tc>
          <w:tcPr>
            <w:tcW w:w="621" w:type="pct"/>
            <w:vAlign w:val="center"/>
          </w:tcPr>
          <w:p w14:paraId="531D9E1E" w14:textId="673CB7E7" w:rsidR="00EC1EB0" w:rsidRPr="00A22E59" w:rsidRDefault="00EC1EB0" w:rsidP="00C5639C">
            <w:pPr>
              <w:jc w:val="center"/>
              <w:rPr>
                <w:rFonts w:ascii="Arial" w:hAnsi="Arial" w:cs="Arial"/>
                <w:sz w:val="21"/>
                <w:szCs w:val="21"/>
                <w:lang w:val="it-IT"/>
              </w:rPr>
            </w:pPr>
            <w:r w:rsidRPr="00A22E59">
              <w:rPr>
                <w:rFonts w:ascii="Arial" w:hAnsi="Arial" w:cs="Arial"/>
                <w:sz w:val="21"/>
                <w:szCs w:val="21"/>
              </w:rPr>
              <w:t>Requisito chiave periodo contabile 01/07/N 30/06/N+1</w:t>
            </w:r>
          </w:p>
        </w:tc>
        <w:tc>
          <w:tcPr>
            <w:tcW w:w="630" w:type="pct"/>
          </w:tcPr>
          <w:p w14:paraId="3247C6FB" w14:textId="70111AE8" w:rsidR="00EC1EB0" w:rsidRPr="00A22E59" w:rsidRDefault="00EC1EB0" w:rsidP="00C5639C">
            <w:pPr>
              <w:jc w:val="center"/>
              <w:rPr>
                <w:rFonts w:ascii="Arial" w:hAnsi="Arial" w:cs="Arial"/>
                <w:sz w:val="21"/>
                <w:szCs w:val="21"/>
                <w:lang w:val="it-IT"/>
              </w:rPr>
            </w:pPr>
            <w:r w:rsidRPr="00A22E59">
              <w:rPr>
                <w:rFonts w:ascii="Arial" w:hAnsi="Arial" w:cs="Arial"/>
                <w:sz w:val="21"/>
                <w:szCs w:val="21"/>
              </w:rPr>
              <w:t>Requisito chiave periodo contabile 01/07/N+1-30/06/N+2</w:t>
            </w:r>
          </w:p>
        </w:tc>
      </w:tr>
      <w:tr w:rsidR="00EC1EB0" w:rsidRPr="00A22E59" w14:paraId="337D3A7A" w14:textId="77777777" w:rsidTr="00111062">
        <w:trPr>
          <w:trHeight w:hRule="exact" w:val="593"/>
        </w:trPr>
        <w:tc>
          <w:tcPr>
            <w:tcW w:w="637" w:type="pct"/>
            <w:vAlign w:val="center"/>
          </w:tcPr>
          <w:p w14:paraId="40B8EF33" w14:textId="77777777" w:rsidR="00EC1EB0" w:rsidRPr="00A22E59" w:rsidRDefault="00EC1EB0" w:rsidP="00C5639C">
            <w:pPr>
              <w:jc w:val="center"/>
              <w:rPr>
                <w:rFonts w:ascii="Arial" w:hAnsi="Arial" w:cs="Arial"/>
                <w:sz w:val="21"/>
                <w:szCs w:val="21"/>
                <w:lang w:val="it-IT"/>
              </w:rPr>
            </w:pPr>
          </w:p>
        </w:tc>
        <w:tc>
          <w:tcPr>
            <w:tcW w:w="650" w:type="pct"/>
            <w:vAlign w:val="center"/>
          </w:tcPr>
          <w:p w14:paraId="11BD4B01" w14:textId="4BBCE1DB" w:rsidR="00EC1EB0" w:rsidRPr="00A22E59" w:rsidRDefault="00EC1EB0" w:rsidP="00C5639C">
            <w:pPr>
              <w:jc w:val="center"/>
              <w:rPr>
                <w:rFonts w:ascii="Arial" w:hAnsi="Arial" w:cs="Arial"/>
                <w:sz w:val="21"/>
                <w:szCs w:val="21"/>
                <w:lang w:val="it-IT"/>
              </w:rPr>
            </w:pPr>
          </w:p>
        </w:tc>
        <w:tc>
          <w:tcPr>
            <w:tcW w:w="2462" w:type="pct"/>
            <w:vAlign w:val="center"/>
          </w:tcPr>
          <w:p w14:paraId="25F316D1" w14:textId="7A9BF2C1" w:rsidR="00EC1EB0" w:rsidRPr="00A22E59" w:rsidRDefault="00EC1EB0" w:rsidP="00C5639C">
            <w:pPr>
              <w:jc w:val="both"/>
              <w:rPr>
                <w:rFonts w:ascii="Arial" w:hAnsi="Arial" w:cs="Arial"/>
                <w:sz w:val="21"/>
                <w:szCs w:val="21"/>
                <w:lang w:val="it-IT"/>
              </w:rPr>
            </w:pPr>
          </w:p>
        </w:tc>
        <w:tc>
          <w:tcPr>
            <w:tcW w:w="621" w:type="pct"/>
            <w:vAlign w:val="center"/>
          </w:tcPr>
          <w:p w14:paraId="79BF2544" w14:textId="77777777" w:rsidR="00EC1EB0" w:rsidRPr="00A22E59" w:rsidRDefault="00EC1EB0" w:rsidP="00C5639C">
            <w:pPr>
              <w:jc w:val="center"/>
              <w:rPr>
                <w:rFonts w:ascii="Arial" w:hAnsi="Arial" w:cs="Arial"/>
                <w:sz w:val="21"/>
                <w:szCs w:val="21"/>
                <w:lang w:val="it-IT"/>
              </w:rPr>
            </w:pPr>
          </w:p>
        </w:tc>
        <w:tc>
          <w:tcPr>
            <w:tcW w:w="630" w:type="pct"/>
            <w:vAlign w:val="center"/>
          </w:tcPr>
          <w:p w14:paraId="35059DA3" w14:textId="77777777" w:rsidR="00EC1EB0" w:rsidRPr="00A22E59" w:rsidRDefault="00EC1EB0" w:rsidP="00C5639C">
            <w:pPr>
              <w:jc w:val="center"/>
              <w:rPr>
                <w:rFonts w:ascii="Arial" w:hAnsi="Arial" w:cs="Arial"/>
                <w:sz w:val="21"/>
                <w:szCs w:val="21"/>
                <w:lang w:val="it-IT"/>
              </w:rPr>
            </w:pPr>
          </w:p>
        </w:tc>
      </w:tr>
    </w:tbl>
    <w:p w14:paraId="56922F91" w14:textId="01185446" w:rsidR="00EC1EB0" w:rsidRPr="00A22E59" w:rsidRDefault="00EC1EB0" w:rsidP="0070527F">
      <w:pPr>
        <w:widowControl w:val="0"/>
        <w:autoSpaceDE w:val="0"/>
        <w:autoSpaceDN w:val="0"/>
        <w:adjustRightInd w:val="0"/>
        <w:rPr>
          <w:rFonts w:ascii="Arial" w:hAnsi="Arial" w:cs="Arial"/>
          <w:color w:val="000000"/>
          <w:sz w:val="21"/>
          <w:szCs w:val="21"/>
        </w:rPr>
      </w:pPr>
    </w:p>
    <w:p w14:paraId="287E7AB2" w14:textId="1AB4C863" w:rsidR="00EC1EB0" w:rsidRPr="00A22E59" w:rsidRDefault="00EC1EB0" w:rsidP="0070527F">
      <w:pPr>
        <w:widowControl w:val="0"/>
        <w:autoSpaceDE w:val="0"/>
        <w:autoSpaceDN w:val="0"/>
        <w:adjustRightInd w:val="0"/>
        <w:rPr>
          <w:rFonts w:ascii="Arial" w:hAnsi="Arial" w:cs="Arial"/>
          <w:color w:val="000000"/>
          <w:sz w:val="21"/>
          <w:szCs w:val="21"/>
        </w:rPr>
      </w:pPr>
    </w:p>
    <w:p w14:paraId="24783BA2" w14:textId="77777777" w:rsidR="00EC1EB0" w:rsidRPr="00A22E59" w:rsidRDefault="00EC1EB0" w:rsidP="0070527F">
      <w:pPr>
        <w:widowControl w:val="0"/>
        <w:autoSpaceDE w:val="0"/>
        <w:autoSpaceDN w:val="0"/>
        <w:adjustRightInd w:val="0"/>
        <w:rPr>
          <w:rFonts w:ascii="Arial" w:hAnsi="Arial" w:cs="Arial"/>
          <w:color w:val="000000"/>
          <w:sz w:val="21"/>
          <w:szCs w:val="21"/>
        </w:rPr>
      </w:pPr>
    </w:p>
    <w:bookmarkEnd w:id="12"/>
    <w:p w14:paraId="2C4FABA0" w14:textId="77777777" w:rsidR="00406E63" w:rsidRDefault="00406E63" w:rsidP="00406E63">
      <w:pPr>
        <w:widowControl w:val="0"/>
        <w:autoSpaceDE w:val="0"/>
        <w:autoSpaceDN w:val="0"/>
        <w:adjustRightInd w:val="0"/>
        <w:spacing w:after="120" w:line="288" w:lineRule="auto"/>
        <w:jc w:val="both"/>
        <w:rPr>
          <w:rFonts w:ascii="Arial" w:hAnsi="Arial" w:cs="Arial"/>
          <w:i/>
          <w:color w:val="000000"/>
          <w:sz w:val="21"/>
          <w:szCs w:val="21"/>
        </w:rPr>
      </w:pPr>
    </w:p>
    <w:tbl>
      <w:tblPr>
        <w:tblStyle w:val="Grigliatabella1"/>
        <w:tblW w:w="0" w:type="auto"/>
        <w:tblLook w:val="04A0" w:firstRow="1" w:lastRow="0" w:firstColumn="1" w:lastColumn="0" w:noHBand="0" w:noVBand="1"/>
      </w:tblPr>
      <w:tblGrid>
        <w:gridCol w:w="2058"/>
        <w:gridCol w:w="7796"/>
      </w:tblGrid>
      <w:tr w:rsidR="00826E41" w:rsidRPr="00F53F04" w14:paraId="1C77C485" w14:textId="77777777" w:rsidTr="009F6325">
        <w:trPr>
          <w:trHeight w:val="462"/>
        </w:trPr>
        <w:tc>
          <w:tcPr>
            <w:tcW w:w="9854" w:type="dxa"/>
            <w:gridSpan w:val="2"/>
            <w:shd w:val="clear" w:color="auto" w:fill="BFBFBF" w:themeFill="background1" w:themeFillShade="BF"/>
            <w:vAlign w:val="center"/>
          </w:tcPr>
          <w:p w14:paraId="0777DD77" w14:textId="77777777" w:rsidR="00826E41" w:rsidRPr="00F53F04" w:rsidRDefault="00826E41" w:rsidP="00F53F04">
            <w:pPr>
              <w:widowControl w:val="0"/>
              <w:autoSpaceDE w:val="0"/>
              <w:autoSpaceDN w:val="0"/>
              <w:adjustRightInd w:val="0"/>
              <w:spacing w:before="40" w:after="40"/>
              <w:jc w:val="center"/>
              <w:rPr>
                <w:rFonts w:ascii="Arial" w:hAnsi="Arial" w:cs="Arial"/>
                <w:b/>
                <w:bCs/>
                <w:i/>
                <w:sz w:val="21"/>
                <w:szCs w:val="21"/>
              </w:rPr>
            </w:pPr>
            <w:r w:rsidRPr="00F53F04">
              <w:rPr>
                <w:rFonts w:ascii="Arial" w:hAnsi="Arial" w:cs="Arial"/>
                <w:b/>
                <w:bCs/>
                <w:i/>
                <w:sz w:val="21"/>
                <w:szCs w:val="21"/>
              </w:rPr>
              <w:t xml:space="preserve">Identificazione degli Ambiti specifici per </w:t>
            </w:r>
            <w:r w:rsidR="00141413">
              <w:rPr>
                <w:rFonts w:ascii="Arial" w:hAnsi="Arial" w:cs="Arial"/>
                <w:b/>
                <w:bCs/>
                <w:i/>
                <w:sz w:val="21"/>
                <w:szCs w:val="21"/>
              </w:rPr>
              <w:t>l’Autorità di Gestione</w:t>
            </w:r>
          </w:p>
        </w:tc>
      </w:tr>
      <w:tr w:rsidR="00826E41" w:rsidRPr="00876236" w14:paraId="10119874" w14:textId="77777777" w:rsidTr="009F6325">
        <w:trPr>
          <w:trHeight w:val="578"/>
        </w:trPr>
        <w:tc>
          <w:tcPr>
            <w:tcW w:w="0" w:type="auto"/>
            <w:vAlign w:val="center"/>
          </w:tcPr>
          <w:p w14:paraId="39BAF530" w14:textId="77777777" w:rsidR="00826E41" w:rsidRPr="00876236" w:rsidRDefault="00826E41"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Autorità sottoposta ad Audit</w:t>
            </w:r>
          </w:p>
        </w:tc>
        <w:tc>
          <w:tcPr>
            <w:tcW w:w="7796" w:type="dxa"/>
            <w:vAlign w:val="center"/>
          </w:tcPr>
          <w:p w14:paraId="545D083B" w14:textId="77777777" w:rsidR="00826E41" w:rsidRPr="00B75EAC" w:rsidRDefault="00826E41" w:rsidP="004F6AEB">
            <w:pPr>
              <w:widowControl w:val="0"/>
              <w:autoSpaceDE w:val="0"/>
              <w:autoSpaceDN w:val="0"/>
              <w:adjustRightInd w:val="0"/>
              <w:spacing w:before="40" w:after="40"/>
              <w:rPr>
                <w:rFonts w:ascii="Arial" w:hAnsi="Arial" w:cs="Arial"/>
                <w:color w:val="3F3F3F"/>
                <w:sz w:val="21"/>
                <w:szCs w:val="21"/>
              </w:rPr>
            </w:pPr>
          </w:p>
        </w:tc>
      </w:tr>
      <w:tr w:rsidR="00826E41" w:rsidRPr="000D5631" w14:paraId="5EAE77BC" w14:textId="77777777" w:rsidTr="001E5193">
        <w:trPr>
          <w:trHeight w:val="272"/>
        </w:trPr>
        <w:tc>
          <w:tcPr>
            <w:tcW w:w="0" w:type="auto"/>
            <w:vAlign w:val="center"/>
          </w:tcPr>
          <w:p w14:paraId="0E124587" w14:textId="77777777" w:rsidR="00826E41" w:rsidRPr="000D5631" w:rsidRDefault="00826E41" w:rsidP="009F6325">
            <w:pPr>
              <w:widowControl w:val="0"/>
              <w:autoSpaceDE w:val="0"/>
              <w:autoSpaceDN w:val="0"/>
              <w:adjustRightInd w:val="0"/>
              <w:jc w:val="center"/>
              <w:rPr>
                <w:rFonts w:ascii="Arial" w:hAnsi="Arial" w:cs="Arial"/>
                <w:sz w:val="21"/>
                <w:szCs w:val="21"/>
              </w:rPr>
            </w:pPr>
            <w:r>
              <w:rPr>
                <w:rFonts w:ascii="Arial" w:hAnsi="Arial" w:cs="Arial"/>
                <w:bCs/>
                <w:sz w:val="21"/>
                <w:szCs w:val="21"/>
              </w:rPr>
              <w:t>Ambito specifico dell’</w:t>
            </w:r>
            <w:r w:rsidRPr="000D5631">
              <w:rPr>
                <w:rFonts w:ascii="Arial" w:hAnsi="Arial" w:cs="Arial"/>
                <w:bCs/>
                <w:sz w:val="21"/>
                <w:szCs w:val="21"/>
              </w:rPr>
              <w:t>audit</w:t>
            </w:r>
          </w:p>
        </w:tc>
        <w:tc>
          <w:tcPr>
            <w:tcW w:w="7796" w:type="dxa"/>
            <w:vAlign w:val="center"/>
          </w:tcPr>
          <w:p w14:paraId="6E020609" w14:textId="77777777" w:rsidR="00826E41" w:rsidRPr="00B75EAC" w:rsidRDefault="00826E41" w:rsidP="004F6AEB">
            <w:pPr>
              <w:widowControl w:val="0"/>
              <w:autoSpaceDE w:val="0"/>
              <w:autoSpaceDN w:val="0"/>
              <w:adjustRightInd w:val="0"/>
              <w:spacing w:before="40" w:after="40"/>
              <w:jc w:val="both"/>
              <w:rPr>
                <w:rFonts w:ascii="Arial" w:hAnsi="Arial" w:cs="Arial"/>
                <w:sz w:val="21"/>
                <w:szCs w:val="21"/>
              </w:rPr>
            </w:pPr>
          </w:p>
        </w:tc>
      </w:tr>
      <w:tr w:rsidR="00826E41" w:rsidRPr="000D5631" w14:paraId="17D40847" w14:textId="77777777" w:rsidTr="009F6325">
        <w:trPr>
          <w:trHeight w:val="547"/>
        </w:trPr>
        <w:tc>
          <w:tcPr>
            <w:tcW w:w="0" w:type="auto"/>
            <w:vAlign w:val="center"/>
          </w:tcPr>
          <w:p w14:paraId="663459DC" w14:textId="77777777" w:rsidR="00826E41" w:rsidRPr="000D5631" w:rsidRDefault="00826E41" w:rsidP="009F6325">
            <w:pPr>
              <w:widowControl w:val="0"/>
              <w:autoSpaceDE w:val="0"/>
              <w:autoSpaceDN w:val="0"/>
              <w:adjustRightInd w:val="0"/>
              <w:jc w:val="center"/>
              <w:rPr>
                <w:rFonts w:ascii="Arial" w:hAnsi="Arial" w:cs="Arial"/>
                <w:sz w:val="21"/>
                <w:szCs w:val="21"/>
              </w:rPr>
            </w:pPr>
            <w:r w:rsidRPr="000D5631">
              <w:rPr>
                <w:rFonts w:ascii="Arial" w:hAnsi="Arial" w:cs="Arial"/>
                <w:bCs/>
                <w:sz w:val="21"/>
                <w:szCs w:val="21"/>
              </w:rPr>
              <w:t>Obiettivi dell'audit</w:t>
            </w:r>
          </w:p>
        </w:tc>
        <w:tc>
          <w:tcPr>
            <w:tcW w:w="7796" w:type="dxa"/>
            <w:vAlign w:val="center"/>
          </w:tcPr>
          <w:p w14:paraId="016842B7" w14:textId="77777777" w:rsidR="00826E41" w:rsidRPr="000D5631" w:rsidRDefault="00826E41" w:rsidP="004F6AEB">
            <w:pPr>
              <w:widowControl w:val="0"/>
              <w:autoSpaceDE w:val="0"/>
              <w:autoSpaceDN w:val="0"/>
              <w:adjustRightInd w:val="0"/>
              <w:spacing w:before="40" w:after="40"/>
              <w:jc w:val="both"/>
              <w:rPr>
                <w:rFonts w:ascii="Arial" w:hAnsi="Arial" w:cs="Arial"/>
                <w:i/>
                <w:sz w:val="21"/>
                <w:szCs w:val="21"/>
              </w:rPr>
            </w:pPr>
          </w:p>
        </w:tc>
      </w:tr>
      <w:tr w:rsidR="009F6325" w:rsidRPr="00876236" w14:paraId="59E771B8" w14:textId="77777777" w:rsidTr="00B55612">
        <w:trPr>
          <w:trHeight w:val="714"/>
        </w:trPr>
        <w:tc>
          <w:tcPr>
            <w:tcW w:w="0" w:type="auto"/>
            <w:vAlign w:val="center"/>
          </w:tcPr>
          <w:p w14:paraId="3C4E3C33"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Portata del controllo</w:t>
            </w:r>
          </w:p>
        </w:tc>
        <w:tc>
          <w:tcPr>
            <w:tcW w:w="7796" w:type="dxa"/>
            <w:vAlign w:val="center"/>
          </w:tcPr>
          <w:p w14:paraId="20683C8B" w14:textId="77777777" w:rsidR="009F6325" w:rsidRPr="00876236" w:rsidRDefault="009F6325" w:rsidP="009F6325">
            <w:pPr>
              <w:widowControl w:val="0"/>
              <w:autoSpaceDE w:val="0"/>
              <w:autoSpaceDN w:val="0"/>
              <w:adjustRightInd w:val="0"/>
              <w:spacing w:before="40" w:after="40"/>
              <w:jc w:val="both"/>
              <w:rPr>
                <w:rFonts w:ascii="Arial" w:hAnsi="Arial" w:cs="Arial"/>
                <w:i/>
                <w:color w:val="3F3F3F"/>
                <w:sz w:val="21"/>
                <w:szCs w:val="21"/>
              </w:rPr>
            </w:pPr>
          </w:p>
        </w:tc>
      </w:tr>
      <w:tr w:rsidR="009F6325" w:rsidRPr="00876236" w14:paraId="50DFC7F6" w14:textId="77777777" w:rsidTr="009F6325">
        <w:trPr>
          <w:trHeight w:val="832"/>
        </w:trPr>
        <w:tc>
          <w:tcPr>
            <w:tcW w:w="0" w:type="auto"/>
            <w:vAlign w:val="center"/>
          </w:tcPr>
          <w:p w14:paraId="1F0275CA" w14:textId="77777777" w:rsidR="009F6325" w:rsidRPr="00876236" w:rsidRDefault="009F6325" w:rsidP="009F6325">
            <w:pPr>
              <w:widowControl w:val="0"/>
              <w:autoSpaceDE w:val="0"/>
              <w:autoSpaceDN w:val="0"/>
              <w:adjustRightInd w:val="0"/>
              <w:jc w:val="center"/>
              <w:rPr>
                <w:rFonts w:ascii="Arial" w:hAnsi="Arial" w:cs="Arial"/>
                <w:bCs/>
                <w:color w:val="000000"/>
                <w:sz w:val="21"/>
                <w:szCs w:val="21"/>
              </w:rPr>
            </w:pPr>
            <w:r w:rsidRPr="00876236">
              <w:rPr>
                <w:rFonts w:ascii="Arial" w:hAnsi="Arial" w:cs="Arial"/>
                <w:bCs/>
                <w:color w:val="000000"/>
                <w:sz w:val="21"/>
                <w:szCs w:val="21"/>
              </w:rPr>
              <w:t>Requisiti chiave sottoposti a controllo</w:t>
            </w:r>
          </w:p>
        </w:tc>
        <w:tc>
          <w:tcPr>
            <w:tcW w:w="7796" w:type="dxa"/>
            <w:vAlign w:val="center"/>
          </w:tcPr>
          <w:p w14:paraId="3C6D86F9" w14:textId="77777777" w:rsidR="009F6325" w:rsidRPr="00E9069B"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532F88E1" w14:textId="77777777" w:rsidTr="009F6325">
        <w:trPr>
          <w:trHeight w:val="525"/>
        </w:trPr>
        <w:tc>
          <w:tcPr>
            <w:tcW w:w="0" w:type="auto"/>
            <w:vAlign w:val="center"/>
          </w:tcPr>
          <w:p w14:paraId="3407097A"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Rischi</w:t>
            </w:r>
          </w:p>
        </w:tc>
        <w:tc>
          <w:tcPr>
            <w:tcW w:w="7796" w:type="dxa"/>
            <w:vAlign w:val="center"/>
          </w:tcPr>
          <w:p w14:paraId="0D035062" w14:textId="77777777" w:rsidR="009F6325" w:rsidRPr="00E9069B"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113D4600" w14:textId="77777777" w:rsidTr="00B55612">
        <w:trPr>
          <w:trHeight w:val="733"/>
        </w:trPr>
        <w:tc>
          <w:tcPr>
            <w:tcW w:w="0" w:type="auto"/>
            <w:vAlign w:val="center"/>
          </w:tcPr>
          <w:p w14:paraId="61A3124D"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Approccio di audit</w:t>
            </w:r>
          </w:p>
        </w:tc>
        <w:tc>
          <w:tcPr>
            <w:tcW w:w="7796" w:type="dxa"/>
            <w:vAlign w:val="center"/>
          </w:tcPr>
          <w:p w14:paraId="480209C2" w14:textId="77777777" w:rsidR="009F6325" w:rsidRPr="00B75EAC" w:rsidRDefault="009F6325" w:rsidP="00E67A6D">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7AEFF238" w14:textId="77777777" w:rsidTr="009F6325">
        <w:trPr>
          <w:trHeight w:val="622"/>
        </w:trPr>
        <w:tc>
          <w:tcPr>
            <w:tcW w:w="0" w:type="auto"/>
            <w:vAlign w:val="center"/>
          </w:tcPr>
          <w:p w14:paraId="76B31E67"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Organizzazione</w:t>
            </w:r>
          </w:p>
        </w:tc>
        <w:tc>
          <w:tcPr>
            <w:tcW w:w="7796" w:type="dxa"/>
            <w:vAlign w:val="center"/>
          </w:tcPr>
          <w:p w14:paraId="50A23C4B" w14:textId="77777777" w:rsidR="009F6325" w:rsidRPr="00B75EAC"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739F23FC" w14:textId="77777777" w:rsidTr="009F6325">
        <w:trPr>
          <w:trHeight w:val="561"/>
        </w:trPr>
        <w:tc>
          <w:tcPr>
            <w:tcW w:w="0" w:type="auto"/>
            <w:vAlign w:val="center"/>
          </w:tcPr>
          <w:p w14:paraId="622C3A8A"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Modalità di controllo di qualità</w:t>
            </w:r>
          </w:p>
        </w:tc>
        <w:tc>
          <w:tcPr>
            <w:tcW w:w="7796" w:type="dxa"/>
            <w:vAlign w:val="center"/>
          </w:tcPr>
          <w:p w14:paraId="55CEA50F" w14:textId="77777777" w:rsidR="009F6325" w:rsidRPr="00B75EAC" w:rsidRDefault="009F6325" w:rsidP="009F6325">
            <w:pPr>
              <w:widowControl w:val="0"/>
              <w:autoSpaceDE w:val="0"/>
              <w:autoSpaceDN w:val="0"/>
              <w:adjustRightInd w:val="0"/>
              <w:spacing w:before="40" w:after="40"/>
              <w:jc w:val="both"/>
              <w:rPr>
                <w:rFonts w:ascii="Arial" w:hAnsi="Arial" w:cs="Arial"/>
                <w:color w:val="3F3F3F"/>
                <w:sz w:val="21"/>
                <w:szCs w:val="21"/>
              </w:rPr>
            </w:pPr>
          </w:p>
        </w:tc>
      </w:tr>
      <w:tr w:rsidR="009F6325" w:rsidRPr="00876236" w14:paraId="36929477" w14:textId="77777777" w:rsidTr="009F6325">
        <w:trPr>
          <w:trHeight w:val="363"/>
        </w:trPr>
        <w:tc>
          <w:tcPr>
            <w:tcW w:w="0" w:type="auto"/>
            <w:vAlign w:val="center"/>
          </w:tcPr>
          <w:p w14:paraId="3B347E32" w14:textId="77777777" w:rsidR="009F6325" w:rsidRPr="00876236" w:rsidRDefault="009F6325"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color w:val="000000"/>
                <w:sz w:val="21"/>
                <w:szCs w:val="21"/>
              </w:rPr>
              <w:lastRenderedPageBreak/>
              <w:t>Altro</w:t>
            </w:r>
          </w:p>
        </w:tc>
        <w:tc>
          <w:tcPr>
            <w:tcW w:w="7796" w:type="dxa"/>
            <w:vAlign w:val="center"/>
          </w:tcPr>
          <w:p w14:paraId="67DA238C" w14:textId="77777777" w:rsidR="009F6325" w:rsidRPr="00876236" w:rsidRDefault="00141413" w:rsidP="009F6325">
            <w:pPr>
              <w:widowControl w:val="0"/>
              <w:autoSpaceDE w:val="0"/>
              <w:autoSpaceDN w:val="0"/>
              <w:adjustRightInd w:val="0"/>
              <w:spacing w:before="40" w:after="40"/>
              <w:jc w:val="both"/>
              <w:rPr>
                <w:rFonts w:ascii="Arial" w:hAnsi="Arial" w:cs="Arial"/>
                <w:i/>
                <w:color w:val="000000"/>
                <w:sz w:val="21"/>
                <w:szCs w:val="21"/>
              </w:rPr>
            </w:pPr>
            <w:r>
              <w:rPr>
                <w:rFonts w:ascii="Arial" w:hAnsi="Arial" w:cs="Arial"/>
                <w:i/>
                <w:color w:val="000000"/>
                <w:sz w:val="21"/>
                <w:szCs w:val="21"/>
              </w:rPr>
              <w:t>---------------</w:t>
            </w:r>
          </w:p>
        </w:tc>
      </w:tr>
    </w:tbl>
    <w:p w14:paraId="30567492" w14:textId="77777777" w:rsidR="00FA68B4" w:rsidRDefault="00FA68B4" w:rsidP="004571D2">
      <w:pPr>
        <w:widowControl w:val="0"/>
        <w:autoSpaceDE w:val="0"/>
        <w:autoSpaceDN w:val="0"/>
        <w:adjustRightInd w:val="0"/>
        <w:spacing w:line="288" w:lineRule="auto"/>
        <w:jc w:val="both"/>
        <w:rPr>
          <w:rFonts w:ascii="Arial" w:hAnsi="Arial" w:cs="Arial"/>
          <w:i/>
          <w:color w:val="000000"/>
          <w:sz w:val="21"/>
          <w:szCs w:val="21"/>
        </w:rPr>
      </w:pPr>
    </w:p>
    <w:tbl>
      <w:tblPr>
        <w:tblStyle w:val="Grigliatabella1"/>
        <w:tblW w:w="0" w:type="auto"/>
        <w:tblLook w:val="04A0" w:firstRow="1" w:lastRow="0" w:firstColumn="1" w:lastColumn="0" w:noHBand="0" w:noVBand="1"/>
      </w:tblPr>
      <w:tblGrid>
        <w:gridCol w:w="2285"/>
        <w:gridCol w:w="7569"/>
      </w:tblGrid>
      <w:tr w:rsidR="00F53F04" w:rsidRPr="00F53F04" w14:paraId="6E9775D1" w14:textId="77777777" w:rsidTr="00141413">
        <w:trPr>
          <w:trHeight w:val="462"/>
        </w:trPr>
        <w:tc>
          <w:tcPr>
            <w:tcW w:w="9854" w:type="dxa"/>
            <w:gridSpan w:val="2"/>
            <w:shd w:val="clear" w:color="auto" w:fill="BFBFBF" w:themeFill="background1" w:themeFillShade="BF"/>
            <w:vAlign w:val="center"/>
          </w:tcPr>
          <w:p w14:paraId="7FC2C89F" w14:textId="24463911" w:rsidR="00F53F04" w:rsidRPr="00F53F04" w:rsidRDefault="00F53F04" w:rsidP="00CE3F07">
            <w:pPr>
              <w:widowControl w:val="0"/>
              <w:autoSpaceDE w:val="0"/>
              <w:autoSpaceDN w:val="0"/>
              <w:adjustRightInd w:val="0"/>
              <w:spacing w:before="40" w:after="40"/>
              <w:jc w:val="center"/>
              <w:rPr>
                <w:rFonts w:ascii="Arial" w:hAnsi="Arial" w:cs="Arial"/>
                <w:b/>
                <w:bCs/>
                <w:i/>
                <w:sz w:val="21"/>
                <w:szCs w:val="21"/>
              </w:rPr>
            </w:pPr>
            <w:r w:rsidRPr="00F53F04">
              <w:rPr>
                <w:rFonts w:ascii="Arial" w:hAnsi="Arial" w:cs="Arial"/>
                <w:b/>
                <w:bCs/>
                <w:i/>
                <w:sz w:val="21"/>
                <w:szCs w:val="21"/>
              </w:rPr>
              <w:t xml:space="preserve">Identificazione degli Ambiti specifici per </w:t>
            </w:r>
            <w:r w:rsidR="00B52E66">
              <w:rPr>
                <w:rFonts w:ascii="Arial" w:hAnsi="Arial" w:cs="Arial"/>
                <w:b/>
                <w:bCs/>
                <w:i/>
                <w:sz w:val="21"/>
                <w:szCs w:val="21"/>
              </w:rPr>
              <w:t xml:space="preserve">il </w:t>
            </w:r>
            <w:r w:rsidR="00C6686A" w:rsidRPr="00C6686A">
              <w:rPr>
                <w:rFonts w:ascii="Arial" w:hAnsi="Arial" w:cs="Arial"/>
                <w:b/>
                <w:bCs/>
                <w:i/>
                <w:sz w:val="21"/>
                <w:szCs w:val="21"/>
              </w:rPr>
              <w:t>Ministére de l’Economie, des Finances et de l’appui à l’Investissement</w:t>
            </w:r>
            <w:r w:rsidR="009928EA">
              <w:rPr>
                <w:rFonts w:ascii="Arial" w:hAnsi="Arial" w:cs="Arial"/>
                <w:b/>
                <w:bCs/>
                <w:i/>
                <w:sz w:val="21"/>
                <w:szCs w:val="21"/>
              </w:rPr>
              <w:t>/PCC/ATCT/ANTENNA</w:t>
            </w:r>
            <w:r w:rsidR="00C6686A" w:rsidRPr="00C6686A">
              <w:rPr>
                <w:rFonts w:ascii="Arial" w:hAnsi="Arial" w:cs="Arial"/>
                <w:b/>
                <w:bCs/>
                <w:i/>
                <w:sz w:val="21"/>
                <w:szCs w:val="21"/>
              </w:rPr>
              <w:t>.</w:t>
            </w:r>
          </w:p>
        </w:tc>
      </w:tr>
      <w:tr w:rsidR="00F53F04" w:rsidRPr="00876236" w14:paraId="7868388E" w14:textId="77777777" w:rsidTr="009F6325">
        <w:trPr>
          <w:trHeight w:val="578"/>
        </w:trPr>
        <w:tc>
          <w:tcPr>
            <w:tcW w:w="0" w:type="auto"/>
            <w:vAlign w:val="center"/>
          </w:tcPr>
          <w:p w14:paraId="438FCF15" w14:textId="77777777" w:rsidR="00F53F04" w:rsidRPr="00876236" w:rsidRDefault="00F53F04" w:rsidP="009F6325">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Autorità sottoposta ad Audit</w:t>
            </w:r>
          </w:p>
        </w:tc>
        <w:tc>
          <w:tcPr>
            <w:tcW w:w="7796" w:type="dxa"/>
            <w:vAlign w:val="center"/>
          </w:tcPr>
          <w:p w14:paraId="7F0831B7" w14:textId="77777777" w:rsidR="00F53F04" w:rsidRPr="00153F28" w:rsidRDefault="00F53F04" w:rsidP="00F53F04">
            <w:pPr>
              <w:widowControl w:val="0"/>
              <w:autoSpaceDE w:val="0"/>
              <w:autoSpaceDN w:val="0"/>
              <w:adjustRightInd w:val="0"/>
              <w:rPr>
                <w:rFonts w:ascii="Arial" w:hAnsi="Arial" w:cs="Arial"/>
                <w:color w:val="3F3F3F"/>
                <w:sz w:val="21"/>
                <w:szCs w:val="21"/>
              </w:rPr>
            </w:pPr>
          </w:p>
        </w:tc>
      </w:tr>
      <w:tr w:rsidR="00F53F04" w:rsidRPr="000D5631" w14:paraId="2B0E40D9" w14:textId="77777777" w:rsidTr="009F6325">
        <w:trPr>
          <w:trHeight w:val="559"/>
        </w:trPr>
        <w:tc>
          <w:tcPr>
            <w:tcW w:w="0" w:type="auto"/>
            <w:vAlign w:val="center"/>
          </w:tcPr>
          <w:p w14:paraId="514EA22F" w14:textId="77777777" w:rsidR="00F53F04" w:rsidRPr="000D5631" w:rsidRDefault="00F53F04" w:rsidP="009F6325">
            <w:pPr>
              <w:widowControl w:val="0"/>
              <w:autoSpaceDE w:val="0"/>
              <w:autoSpaceDN w:val="0"/>
              <w:adjustRightInd w:val="0"/>
              <w:jc w:val="center"/>
              <w:rPr>
                <w:rFonts w:ascii="Arial" w:hAnsi="Arial" w:cs="Arial"/>
                <w:sz w:val="21"/>
                <w:szCs w:val="21"/>
              </w:rPr>
            </w:pPr>
            <w:r>
              <w:rPr>
                <w:rFonts w:ascii="Arial" w:hAnsi="Arial" w:cs="Arial"/>
                <w:bCs/>
                <w:sz w:val="21"/>
                <w:szCs w:val="21"/>
              </w:rPr>
              <w:t>Ambito specifico dell’</w:t>
            </w:r>
            <w:r w:rsidRPr="000D5631">
              <w:rPr>
                <w:rFonts w:ascii="Arial" w:hAnsi="Arial" w:cs="Arial"/>
                <w:bCs/>
                <w:sz w:val="21"/>
                <w:szCs w:val="21"/>
              </w:rPr>
              <w:t>audit</w:t>
            </w:r>
          </w:p>
        </w:tc>
        <w:tc>
          <w:tcPr>
            <w:tcW w:w="7796" w:type="dxa"/>
            <w:vAlign w:val="center"/>
          </w:tcPr>
          <w:p w14:paraId="50B0D5FE" w14:textId="77777777" w:rsidR="00F53F04" w:rsidRPr="00153F28" w:rsidRDefault="00F53F04" w:rsidP="006C6D57">
            <w:pPr>
              <w:widowControl w:val="0"/>
              <w:autoSpaceDE w:val="0"/>
              <w:autoSpaceDN w:val="0"/>
              <w:adjustRightInd w:val="0"/>
              <w:spacing w:before="40" w:after="40"/>
              <w:jc w:val="both"/>
              <w:rPr>
                <w:rFonts w:ascii="Arial" w:hAnsi="Arial" w:cs="Arial"/>
                <w:sz w:val="21"/>
                <w:szCs w:val="21"/>
              </w:rPr>
            </w:pPr>
          </w:p>
        </w:tc>
      </w:tr>
      <w:tr w:rsidR="00F53F04" w:rsidRPr="000D5631" w14:paraId="59336F63" w14:textId="77777777" w:rsidTr="009F6325">
        <w:trPr>
          <w:trHeight w:val="547"/>
        </w:trPr>
        <w:tc>
          <w:tcPr>
            <w:tcW w:w="0" w:type="auto"/>
            <w:vAlign w:val="center"/>
          </w:tcPr>
          <w:p w14:paraId="5CDA9AEC" w14:textId="77777777" w:rsidR="00F53F04" w:rsidRPr="000D5631" w:rsidRDefault="00F53F04" w:rsidP="009F6325">
            <w:pPr>
              <w:widowControl w:val="0"/>
              <w:autoSpaceDE w:val="0"/>
              <w:autoSpaceDN w:val="0"/>
              <w:adjustRightInd w:val="0"/>
              <w:jc w:val="center"/>
              <w:rPr>
                <w:rFonts w:ascii="Arial" w:hAnsi="Arial" w:cs="Arial"/>
                <w:sz w:val="21"/>
                <w:szCs w:val="21"/>
              </w:rPr>
            </w:pPr>
            <w:r w:rsidRPr="000D5631">
              <w:rPr>
                <w:rFonts w:ascii="Arial" w:hAnsi="Arial" w:cs="Arial"/>
                <w:bCs/>
                <w:sz w:val="21"/>
                <w:szCs w:val="21"/>
              </w:rPr>
              <w:t>Obiettivi dell'audit</w:t>
            </w:r>
          </w:p>
        </w:tc>
        <w:tc>
          <w:tcPr>
            <w:tcW w:w="7796" w:type="dxa"/>
            <w:vAlign w:val="center"/>
          </w:tcPr>
          <w:p w14:paraId="4976449F" w14:textId="77777777" w:rsidR="00F53F04" w:rsidRPr="00153F28" w:rsidRDefault="00F53F04" w:rsidP="006C6D57">
            <w:pPr>
              <w:widowControl w:val="0"/>
              <w:autoSpaceDE w:val="0"/>
              <w:autoSpaceDN w:val="0"/>
              <w:adjustRightInd w:val="0"/>
              <w:spacing w:before="40" w:after="40"/>
              <w:jc w:val="both"/>
              <w:rPr>
                <w:rFonts w:ascii="Arial" w:hAnsi="Arial" w:cs="Arial"/>
                <w:sz w:val="21"/>
                <w:szCs w:val="21"/>
              </w:rPr>
            </w:pPr>
          </w:p>
        </w:tc>
      </w:tr>
      <w:tr w:rsidR="00141413" w:rsidRPr="00876236" w14:paraId="413618EB" w14:textId="77777777" w:rsidTr="009F6325">
        <w:trPr>
          <w:trHeight w:val="835"/>
        </w:trPr>
        <w:tc>
          <w:tcPr>
            <w:tcW w:w="0" w:type="auto"/>
            <w:vAlign w:val="center"/>
          </w:tcPr>
          <w:p w14:paraId="25450AD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Portata del controllo</w:t>
            </w:r>
          </w:p>
        </w:tc>
        <w:tc>
          <w:tcPr>
            <w:tcW w:w="7796" w:type="dxa"/>
            <w:vAlign w:val="center"/>
          </w:tcPr>
          <w:p w14:paraId="64BCFCAB" w14:textId="77777777" w:rsidR="00141413" w:rsidRPr="00876236" w:rsidRDefault="00141413" w:rsidP="00AA35BD">
            <w:pPr>
              <w:widowControl w:val="0"/>
              <w:autoSpaceDE w:val="0"/>
              <w:autoSpaceDN w:val="0"/>
              <w:adjustRightInd w:val="0"/>
              <w:spacing w:before="40" w:after="40"/>
              <w:jc w:val="both"/>
              <w:rPr>
                <w:rFonts w:ascii="Arial" w:hAnsi="Arial" w:cs="Arial"/>
                <w:i/>
                <w:color w:val="3F3F3F"/>
                <w:sz w:val="21"/>
                <w:szCs w:val="21"/>
              </w:rPr>
            </w:pPr>
          </w:p>
        </w:tc>
      </w:tr>
      <w:tr w:rsidR="00141413" w:rsidRPr="00876236" w14:paraId="0510CCB5" w14:textId="77777777" w:rsidTr="009F6325">
        <w:trPr>
          <w:trHeight w:val="832"/>
        </w:trPr>
        <w:tc>
          <w:tcPr>
            <w:tcW w:w="0" w:type="auto"/>
            <w:vAlign w:val="center"/>
          </w:tcPr>
          <w:p w14:paraId="5366BF52" w14:textId="77777777" w:rsidR="00141413" w:rsidRPr="00876236" w:rsidRDefault="00141413" w:rsidP="00141413">
            <w:pPr>
              <w:widowControl w:val="0"/>
              <w:autoSpaceDE w:val="0"/>
              <w:autoSpaceDN w:val="0"/>
              <w:adjustRightInd w:val="0"/>
              <w:jc w:val="center"/>
              <w:rPr>
                <w:rFonts w:ascii="Arial" w:hAnsi="Arial" w:cs="Arial"/>
                <w:bCs/>
                <w:color w:val="000000"/>
                <w:sz w:val="21"/>
                <w:szCs w:val="21"/>
              </w:rPr>
            </w:pPr>
            <w:r w:rsidRPr="00876236">
              <w:rPr>
                <w:rFonts w:ascii="Arial" w:hAnsi="Arial" w:cs="Arial"/>
                <w:bCs/>
                <w:color w:val="000000"/>
                <w:sz w:val="21"/>
                <w:szCs w:val="21"/>
              </w:rPr>
              <w:t>Requisiti chiave sottoposti a controllo</w:t>
            </w:r>
          </w:p>
        </w:tc>
        <w:tc>
          <w:tcPr>
            <w:tcW w:w="7796" w:type="dxa"/>
            <w:vAlign w:val="center"/>
          </w:tcPr>
          <w:p w14:paraId="27C67F5D" w14:textId="77777777" w:rsidR="00141413" w:rsidRPr="00153F28" w:rsidRDefault="00141413" w:rsidP="00141413">
            <w:pPr>
              <w:widowControl w:val="0"/>
              <w:autoSpaceDE w:val="0"/>
              <w:autoSpaceDN w:val="0"/>
              <w:adjustRightInd w:val="0"/>
              <w:jc w:val="both"/>
              <w:rPr>
                <w:rFonts w:ascii="Arial" w:hAnsi="Arial" w:cs="Arial"/>
                <w:color w:val="3F3F3F"/>
                <w:sz w:val="21"/>
                <w:szCs w:val="21"/>
              </w:rPr>
            </w:pPr>
          </w:p>
        </w:tc>
      </w:tr>
      <w:tr w:rsidR="00141413" w:rsidRPr="00876236" w14:paraId="3341646C" w14:textId="77777777" w:rsidTr="009F6325">
        <w:trPr>
          <w:trHeight w:val="525"/>
        </w:trPr>
        <w:tc>
          <w:tcPr>
            <w:tcW w:w="0" w:type="auto"/>
            <w:vAlign w:val="center"/>
          </w:tcPr>
          <w:p w14:paraId="7089FEE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Rischi</w:t>
            </w:r>
          </w:p>
        </w:tc>
        <w:tc>
          <w:tcPr>
            <w:tcW w:w="7796" w:type="dxa"/>
            <w:vAlign w:val="center"/>
          </w:tcPr>
          <w:p w14:paraId="79044113" w14:textId="77777777" w:rsidR="00141413" w:rsidRPr="00153F28" w:rsidRDefault="00141413" w:rsidP="00141413">
            <w:pPr>
              <w:widowControl w:val="0"/>
              <w:autoSpaceDE w:val="0"/>
              <w:autoSpaceDN w:val="0"/>
              <w:adjustRightInd w:val="0"/>
              <w:jc w:val="both"/>
              <w:rPr>
                <w:rFonts w:ascii="Arial" w:hAnsi="Arial" w:cs="Arial"/>
                <w:color w:val="3F3F3F"/>
                <w:sz w:val="21"/>
                <w:szCs w:val="21"/>
              </w:rPr>
            </w:pPr>
          </w:p>
        </w:tc>
      </w:tr>
      <w:tr w:rsidR="00141413" w:rsidRPr="00876236" w14:paraId="7AE71C50" w14:textId="77777777" w:rsidTr="009F6325">
        <w:trPr>
          <w:trHeight w:val="833"/>
        </w:trPr>
        <w:tc>
          <w:tcPr>
            <w:tcW w:w="0" w:type="auto"/>
            <w:vAlign w:val="center"/>
          </w:tcPr>
          <w:p w14:paraId="6EB65A13"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Approccio di audit</w:t>
            </w:r>
          </w:p>
        </w:tc>
        <w:tc>
          <w:tcPr>
            <w:tcW w:w="7796" w:type="dxa"/>
            <w:vAlign w:val="center"/>
          </w:tcPr>
          <w:p w14:paraId="64AA78BF" w14:textId="77777777" w:rsidR="00141413" w:rsidRPr="00153F28" w:rsidRDefault="00141413" w:rsidP="00E67A6D">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1517FF7D" w14:textId="77777777" w:rsidTr="009F6325">
        <w:trPr>
          <w:trHeight w:val="622"/>
        </w:trPr>
        <w:tc>
          <w:tcPr>
            <w:tcW w:w="0" w:type="auto"/>
            <w:vAlign w:val="center"/>
          </w:tcPr>
          <w:p w14:paraId="0F361C9B"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Organizzazione</w:t>
            </w:r>
          </w:p>
        </w:tc>
        <w:tc>
          <w:tcPr>
            <w:tcW w:w="7796" w:type="dxa"/>
            <w:vAlign w:val="center"/>
          </w:tcPr>
          <w:p w14:paraId="29F41D62" w14:textId="77777777" w:rsidR="00141413" w:rsidRPr="00153F28" w:rsidRDefault="00141413" w:rsidP="006C6D57">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4AC59C82" w14:textId="77777777" w:rsidTr="00DB7ED8">
        <w:trPr>
          <w:trHeight w:val="274"/>
        </w:trPr>
        <w:tc>
          <w:tcPr>
            <w:tcW w:w="0" w:type="auto"/>
            <w:vAlign w:val="center"/>
          </w:tcPr>
          <w:p w14:paraId="54B10B71"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bCs/>
                <w:color w:val="000000"/>
                <w:sz w:val="21"/>
                <w:szCs w:val="21"/>
              </w:rPr>
              <w:t>Modalità di controllo di qualità</w:t>
            </w:r>
          </w:p>
        </w:tc>
        <w:tc>
          <w:tcPr>
            <w:tcW w:w="7796" w:type="dxa"/>
            <w:vAlign w:val="center"/>
          </w:tcPr>
          <w:p w14:paraId="2710CE43" w14:textId="77777777" w:rsidR="00141413" w:rsidRPr="00153F28" w:rsidRDefault="00141413" w:rsidP="00141413">
            <w:pPr>
              <w:widowControl w:val="0"/>
              <w:autoSpaceDE w:val="0"/>
              <w:autoSpaceDN w:val="0"/>
              <w:adjustRightInd w:val="0"/>
              <w:spacing w:before="40" w:after="40"/>
              <w:jc w:val="both"/>
              <w:rPr>
                <w:rFonts w:ascii="Arial" w:hAnsi="Arial" w:cs="Arial"/>
                <w:color w:val="3F3F3F"/>
                <w:sz w:val="21"/>
                <w:szCs w:val="21"/>
              </w:rPr>
            </w:pPr>
          </w:p>
        </w:tc>
      </w:tr>
      <w:tr w:rsidR="00141413" w:rsidRPr="00876236" w14:paraId="475BBE34" w14:textId="77777777" w:rsidTr="009F6325">
        <w:trPr>
          <w:trHeight w:val="363"/>
        </w:trPr>
        <w:tc>
          <w:tcPr>
            <w:tcW w:w="0" w:type="auto"/>
            <w:vAlign w:val="center"/>
          </w:tcPr>
          <w:p w14:paraId="1A11FB99" w14:textId="77777777" w:rsidR="00141413" w:rsidRPr="00876236" w:rsidRDefault="00141413" w:rsidP="00141413">
            <w:pPr>
              <w:widowControl w:val="0"/>
              <w:autoSpaceDE w:val="0"/>
              <w:autoSpaceDN w:val="0"/>
              <w:adjustRightInd w:val="0"/>
              <w:jc w:val="center"/>
              <w:rPr>
                <w:rFonts w:ascii="Arial" w:hAnsi="Arial" w:cs="Arial"/>
                <w:color w:val="000000"/>
                <w:sz w:val="21"/>
                <w:szCs w:val="21"/>
              </w:rPr>
            </w:pPr>
            <w:r w:rsidRPr="00876236">
              <w:rPr>
                <w:rFonts w:ascii="Arial" w:hAnsi="Arial" w:cs="Arial"/>
                <w:color w:val="000000"/>
                <w:sz w:val="21"/>
                <w:szCs w:val="21"/>
              </w:rPr>
              <w:t>Altro</w:t>
            </w:r>
          </w:p>
        </w:tc>
        <w:tc>
          <w:tcPr>
            <w:tcW w:w="7796" w:type="dxa"/>
            <w:vAlign w:val="center"/>
          </w:tcPr>
          <w:p w14:paraId="3EEDE44A" w14:textId="77777777" w:rsidR="00141413" w:rsidRPr="00153F28" w:rsidRDefault="00141413" w:rsidP="00141413">
            <w:pPr>
              <w:widowControl w:val="0"/>
              <w:autoSpaceDE w:val="0"/>
              <w:autoSpaceDN w:val="0"/>
              <w:adjustRightInd w:val="0"/>
              <w:jc w:val="both"/>
              <w:rPr>
                <w:rFonts w:ascii="Arial" w:hAnsi="Arial" w:cs="Arial"/>
                <w:color w:val="000000"/>
                <w:sz w:val="21"/>
                <w:szCs w:val="21"/>
              </w:rPr>
            </w:pPr>
            <w:r w:rsidRPr="00153F28">
              <w:rPr>
                <w:rFonts w:ascii="Arial" w:hAnsi="Arial" w:cs="Arial"/>
                <w:color w:val="000000"/>
                <w:sz w:val="21"/>
                <w:szCs w:val="21"/>
              </w:rPr>
              <w:t>--------------</w:t>
            </w:r>
          </w:p>
        </w:tc>
      </w:tr>
    </w:tbl>
    <w:p w14:paraId="259CAA22" w14:textId="77777777" w:rsidR="00826E41" w:rsidRDefault="00826E41" w:rsidP="00406E63">
      <w:pPr>
        <w:widowControl w:val="0"/>
        <w:autoSpaceDE w:val="0"/>
        <w:autoSpaceDN w:val="0"/>
        <w:adjustRightInd w:val="0"/>
        <w:spacing w:after="120" w:line="288" w:lineRule="auto"/>
        <w:jc w:val="both"/>
        <w:rPr>
          <w:rFonts w:ascii="Arial" w:hAnsi="Arial" w:cs="Arial"/>
          <w:i/>
          <w:color w:val="000000"/>
          <w:sz w:val="21"/>
          <w:szCs w:val="21"/>
        </w:rPr>
      </w:pPr>
    </w:p>
    <w:p w14:paraId="1E345993" w14:textId="029BD3D0" w:rsidR="00745007" w:rsidRPr="00745007" w:rsidRDefault="00745007" w:rsidP="00A22E59">
      <w:pPr>
        <w:rPr>
          <w:rFonts w:ascii="Arial" w:hAnsi="Arial" w:cs="Arial"/>
          <w:b/>
        </w:rPr>
      </w:pPr>
      <w:r w:rsidRPr="00745007">
        <w:rPr>
          <w:rFonts w:ascii="Arial" w:hAnsi="Arial" w:cs="Arial"/>
          <w:b/>
        </w:rPr>
        <w:t>Pianificazione delle attività (calendario esemplificativo)</w:t>
      </w:r>
    </w:p>
    <w:p w14:paraId="595D27A1" w14:textId="44910829" w:rsidR="00745007" w:rsidRDefault="00745007" w:rsidP="00135727">
      <w:pPr>
        <w:widowControl w:val="0"/>
        <w:autoSpaceDE w:val="0"/>
        <w:autoSpaceDN w:val="0"/>
        <w:adjustRightInd w:val="0"/>
        <w:spacing w:before="240" w:after="240"/>
        <w:jc w:val="both"/>
        <w:rPr>
          <w:rFonts w:ascii="Arial" w:hAnsi="Arial" w:cs="Arial"/>
          <w:sz w:val="21"/>
          <w:szCs w:val="21"/>
        </w:rPr>
      </w:pPr>
      <w:r>
        <w:rPr>
          <w:rFonts w:ascii="Arial" w:hAnsi="Arial" w:cs="Arial"/>
          <w:sz w:val="21"/>
          <w:szCs w:val="21"/>
        </w:rPr>
        <w:t xml:space="preserve">Il giorno ….. attraverso riunione nell’Ufficio di ………../in videoconferenza/con scambio di e-mail …… viene </w:t>
      </w:r>
      <w:r w:rsidR="0025712A">
        <w:rPr>
          <w:rFonts w:ascii="Arial" w:hAnsi="Arial" w:cs="Arial"/>
          <w:sz w:val="21"/>
          <w:szCs w:val="21"/>
        </w:rPr>
        <w:t>condivisa</w:t>
      </w:r>
      <w:r>
        <w:rPr>
          <w:rFonts w:ascii="Arial" w:hAnsi="Arial" w:cs="Arial"/>
          <w:sz w:val="21"/>
          <w:szCs w:val="21"/>
        </w:rPr>
        <w:t xml:space="preserve"> dal “Gruppo di revisori” del Programma (indicare nomi e ruolo) la seguente pianificazione dell’attività di audit, determinando le priorità e gli obiettivi degli audit stessi. </w:t>
      </w:r>
      <w:r w:rsidRPr="0014653F">
        <w:rPr>
          <w:rFonts w:ascii="Arial" w:hAnsi="Arial" w:cs="Arial"/>
          <w:sz w:val="21"/>
          <w:szCs w:val="21"/>
          <w:u w:val="single"/>
        </w:rPr>
        <w:t>Tale pianificazione p</w:t>
      </w:r>
      <w:r>
        <w:rPr>
          <w:rFonts w:ascii="Arial" w:hAnsi="Arial" w:cs="Arial"/>
          <w:sz w:val="21"/>
          <w:szCs w:val="21"/>
          <w:u w:val="single"/>
        </w:rPr>
        <w:t>otrà</w:t>
      </w:r>
      <w:r w:rsidRPr="0014653F">
        <w:rPr>
          <w:rFonts w:ascii="Arial" w:hAnsi="Arial" w:cs="Arial"/>
          <w:sz w:val="21"/>
          <w:szCs w:val="21"/>
          <w:u w:val="single"/>
        </w:rPr>
        <w:t xml:space="preserve"> essere soggetta a variazioni in relazione alla complessità delle problematiche riscontrate e a causa di eventi che possono avere effetti sulle attività programmate</w:t>
      </w:r>
      <w:r>
        <w:rPr>
          <w:rFonts w:ascii="Arial" w:hAnsi="Arial" w:cs="Arial"/>
          <w:sz w:val="21"/>
          <w:szCs w:val="21"/>
        </w:rPr>
        <w:t>.</w:t>
      </w:r>
    </w:p>
    <w:tbl>
      <w:tblPr>
        <w:tblStyle w:val="Grigliatabella"/>
        <w:tblW w:w="10031" w:type="dxa"/>
        <w:tblLayout w:type="fixed"/>
        <w:tblLook w:val="04A0" w:firstRow="1" w:lastRow="0" w:firstColumn="1" w:lastColumn="0" w:noHBand="0" w:noVBand="1"/>
      </w:tblPr>
      <w:tblGrid>
        <w:gridCol w:w="2196"/>
        <w:gridCol w:w="5850"/>
        <w:gridCol w:w="1985"/>
      </w:tblGrid>
      <w:tr w:rsidR="009F37DB" w:rsidRPr="00EF7298" w14:paraId="407C7C70" w14:textId="77777777" w:rsidTr="005B2D50">
        <w:trPr>
          <w:trHeight w:val="582"/>
        </w:trPr>
        <w:tc>
          <w:tcPr>
            <w:tcW w:w="2196" w:type="dxa"/>
            <w:shd w:val="clear" w:color="auto" w:fill="D9D9D9" w:themeFill="background1" w:themeFillShade="D9"/>
            <w:vAlign w:val="center"/>
          </w:tcPr>
          <w:p w14:paraId="65C63369" w14:textId="77777777" w:rsidR="009F37DB" w:rsidRPr="00EF7298" w:rsidRDefault="009F37DB" w:rsidP="009928EA">
            <w:pPr>
              <w:pStyle w:val="Default"/>
              <w:spacing w:after="120"/>
              <w:jc w:val="center"/>
              <w:rPr>
                <w:rFonts w:ascii="Arial" w:hAnsi="Arial" w:cs="Arial"/>
                <w:sz w:val="21"/>
                <w:szCs w:val="21"/>
              </w:rPr>
            </w:pPr>
            <w:r w:rsidRPr="00EF7298">
              <w:rPr>
                <w:rFonts w:ascii="Arial" w:hAnsi="Arial" w:cs="Arial"/>
                <w:sz w:val="21"/>
                <w:szCs w:val="21"/>
              </w:rPr>
              <w:t>Attività</w:t>
            </w:r>
          </w:p>
        </w:tc>
        <w:tc>
          <w:tcPr>
            <w:tcW w:w="5850" w:type="dxa"/>
            <w:shd w:val="clear" w:color="auto" w:fill="D9D9D9" w:themeFill="background1" w:themeFillShade="D9"/>
            <w:vAlign w:val="center"/>
          </w:tcPr>
          <w:p w14:paraId="7FAF40DF" w14:textId="77777777" w:rsidR="009F37DB" w:rsidRPr="00EF7298" w:rsidRDefault="009F37DB" w:rsidP="009928EA">
            <w:pPr>
              <w:pStyle w:val="Default"/>
              <w:spacing w:after="120"/>
              <w:jc w:val="center"/>
              <w:rPr>
                <w:rFonts w:ascii="Arial" w:hAnsi="Arial" w:cs="Arial"/>
                <w:sz w:val="21"/>
                <w:szCs w:val="21"/>
              </w:rPr>
            </w:pPr>
            <w:r w:rsidRPr="00EF7298">
              <w:rPr>
                <w:rFonts w:ascii="Arial" w:hAnsi="Arial" w:cs="Arial"/>
                <w:sz w:val="21"/>
                <w:szCs w:val="21"/>
              </w:rPr>
              <w:t>Periodo</w:t>
            </w:r>
          </w:p>
        </w:tc>
        <w:tc>
          <w:tcPr>
            <w:tcW w:w="1985" w:type="dxa"/>
            <w:shd w:val="clear" w:color="auto" w:fill="D9D9D9" w:themeFill="background1" w:themeFillShade="D9"/>
            <w:vAlign w:val="center"/>
          </w:tcPr>
          <w:p w14:paraId="0158A347" w14:textId="77777777" w:rsidR="009F37DB" w:rsidRPr="00EF7298" w:rsidRDefault="009F37DB" w:rsidP="009928EA">
            <w:pPr>
              <w:pStyle w:val="Default"/>
              <w:spacing w:after="120"/>
              <w:jc w:val="center"/>
              <w:rPr>
                <w:rFonts w:ascii="Arial" w:hAnsi="Arial" w:cs="Arial"/>
                <w:sz w:val="21"/>
                <w:szCs w:val="21"/>
              </w:rPr>
            </w:pPr>
            <w:r w:rsidRPr="00EF7298">
              <w:rPr>
                <w:rFonts w:ascii="Arial" w:hAnsi="Arial" w:cs="Arial"/>
                <w:sz w:val="21"/>
                <w:szCs w:val="21"/>
              </w:rPr>
              <w:t>Note</w:t>
            </w:r>
          </w:p>
        </w:tc>
      </w:tr>
      <w:tr w:rsidR="009F37DB" w:rsidRPr="00EF7298" w14:paraId="04EF5E7D" w14:textId="77777777" w:rsidTr="005B2D50">
        <w:trPr>
          <w:trHeight w:val="680"/>
        </w:trPr>
        <w:tc>
          <w:tcPr>
            <w:tcW w:w="2196" w:type="dxa"/>
            <w:vAlign w:val="center"/>
            <w:hideMark/>
          </w:tcPr>
          <w:p w14:paraId="02BE9D86"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Aggiornamento e riesame Strategia di audit</w:t>
            </w:r>
          </w:p>
        </w:tc>
        <w:tc>
          <w:tcPr>
            <w:tcW w:w="5850" w:type="dxa"/>
            <w:vAlign w:val="center"/>
            <w:hideMark/>
          </w:tcPr>
          <w:p w14:paraId="65ADCB89"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Annualmente - se è necessario nel corso dell'anno</w:t>
            </w:r>
          </w:p>
        </w:tc>
        <w:tc>
          <w:tcPr>
            <w:tcW w:w="1985" w:type="dxa"/>
          </w:tcPr>
          <w:p w14:paraId="576626E7" w14:textId="77777777" w:rsidR="009F37DB" w:rsidRPr="00EF7298" w:rsidRDefault="009F37DB" w:rsidP="009928EA">
            <w:pPr>
              <w:pStyle w:val="Default"/>
              <w:spacing w:after="120"/>
              <w:rPr>
                <w:rFonts w:ascii="Arial" w:hAnsi="Arial" w:cs="Arial"/>
                <w:sz w:val="21"/>
                <w:szCs w:val="21"/>
              </w:rPr>
            </w:pPr>
          </w:p>
        </w:tc>
      </w:tr>
      <w:tr w:rsidR="009F37DB" w:rsidRPr="00EF7298" w14:paraId="4155CFB8" w14:textId="77777777" w:rsidTr="005B2D50">
        <w:trPr>
          <w:trHeight w:val="575"/>
        </w:trPr>
        <w:tc>
          <w:tcPr>
            <w:tcW w:w="2196" w:type="dxa"/>
            <w:vAlign w:val="center"/>
            <w:hideMark/>
          </w:tcPr>
          <w:p w14:paraId="6E088A78"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Audit di sistema</w:t>
            </w:r>
          </w:p>
        </w:tc>
        <w:tc>
          <w:tcPr>
            <w:tcW w:w="5850" w:type="dxa"/>
            <w:vAlign w:val="center"/>
            <w:hideMark/>
          </w:tcPr>
          <w:p w14:paraId="58B50C1D" w14:textId="569868F1" w:rsidR="009F37DB" w:rsidRPr="00EF7298" w:rsidRDefault="006B546C" w:rsidP="009928EA">
            <w:pPr>
              <w:pStyle w:val="Default"/>
              <w:spacing w:before="20" w:after="20"/>
              <w:rPr>
                <w:rFonts w:ascii="Arial" w:hAnsi="Arial" w:cs="Arial"/>
                <w:sz w:val="21"/>
                <w:szCs w:val="21"/>
              </w:rPr>
            </w:pPr>
            <w:r>
              <w:rPr>
                <w:rFonts w:ascii="Arial" w:hAnsi="Arial" w:cs="Arial"/>
                <w:sz w:val="21"/>
                <w:szCs w:val="21"/>
              </w:rPr>
              <w:t>Di norma entro la fine del primo semestre</w:t>
            </w:r>
            <w:r w:rsidR="00CE3F07">
              <w:rPr>
                <w:rFonts w:ascii="Arial" w:hAnsi="Arial" w:cs="Arial"/>
                <w:sz w:val="21"/>
                <w:szCs w:val="21"/>
              </w:rPr>
              <w:t xml:space="preserve"> </w:t>
            </w:r>
          </w:p>
        </w:tc>
        <w:tc>
          <w:tcPr>
            <w:tcW w:w="1985" w:type="dxa"/>
          </w:tcPr>
          <w:p w14:paraId="349E8B61" w14:textId="77777777" w:rsidR="009F37DB" w:rsidRPr="00EF7298" w:rsidRDefault="009F37DB" w:rsidP="009928EA">
            <w:pPr>
              <w:pStyle w:val="Default"/>
              <w:spacing w:after="120"/>
              <w:rPr>
                <w:rFonts w:ascii="Arial" w:hAnsi="Arial" w:cs="Arial"/>
                <w:sz w:val="21"/>
                <w:szCs w:val="21"/>
              </w:rPr>
            </w:pPr>
          </w:p>
        </w:tc>
      </w:tr>
      <w:tr w:rsidR="009F37DB" w:rsidRPr="00EF7298" w14:paraId="59F9CF9F" w14:textId="77777777" w:rsidTr="005B2D50">
        <w:trPr>
          <w:trHeight w:val="527"/>
        </w:trPr>
        <w:tc>
          <w:tcPr>
            <w:tcW w:w="2196" w:type="dxa"/>
            <w:vAlign w:val="center"/>
            <w:hideMark/>
          </w:tcPr>
          <w:p w14:paraId="140EAAA0"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lastRenderedPageBreak/>
              <w:t>Selezione campione</w:t>
            </w:r>
          </w:p>
        </w:tc>
        <w:tc>
          <w:tcPr>
            <w:tcW w:w="5850" w:type="dxa"/>
            <w:noWrap/>
            <w:vAlign w:val="center"/>
            <w:hideMark/>
          </w:tcPr>
          <w:p w14:paraId="11B47B5E" w14:textId="5CECBAE2" w:rsidR="009F37DB" w:rsidRPr="00EF7298" w:rsidRDefault="006B546C" w:rsidP="009928EA">
            <w:pPr>
              <w:pStyle w:val="Default"/>
              <w:spacing w:before="20" w:after="20"/>
              <w:rPr>
                <w:rFonts w:ascii="Arial" w:hAnsi="Arial" w:cs="Arial"/>
                <w:sz w:val="21"/>
                <w:szCs w:val="21"/>
              </w:rPr>
            </w:pPr>
            <w:r w:rsidRPr="006B546C">
              <w:rPr>
                <w:rFonts w:ascii="Arial" w:hAnsi="Arial" w:cs="Arial"/>
                <w:sz w:val="21"/>
                <w:szCs w:val="21"/>
              </w:rPr>
              <w:t>Campionamento in una sola fase subito dopo la presentazione dell’elenco delle spese sostenute dai beneficiari, verificate e inserite nella contabilità dell’AG</w:t>
            </w:r>
          </w:p>
        </w:tc>
        <w:tc>
          <w:tcPr>
            <w:tcW w:w="1985" w:type="dxa"/>
          </w:tcPr>
          <w:p w14:paraId="53ED8450" w14:textId="77777777" w:rsidR="009F37DB" w:rsidRPr="00EF7298" w:rsidRDefault="009F37DB" w:rsidP="009928EA">
            <w:pPr>
              <w:pStyle w:val="Default"/>
              <w:spacing w:after="120"/>
              <w:rPr>
                <w:rFonts w:ascii="Arial" w:hAnsi="Arial" w:cs="Arial"/>
                <w:sz w:val="21"/>
                <w:szCs w:val="21"/>
              </w:rPr>
            </w:pPr>
          </w:p>
        </w:tc>
      </w:tr>
      <w:tr w:rsidR="009F37DB" w:rsidRPr="00EF7298" w14:paraId="2FDAE69C" w14:textId="77777777" w:rsidTr="005B2D50">
        <w:trPr>
          <w:trHeight w:val="680"/>
        </w:trPr>
        <w:tc>
          <w:tcPr>
            <w:tcW w:w="2196" w:type="dxa"/>
            <w:vAlign w:val="center"/>
            <w:hideMark/>
          </w:tcPr>
          <w:p w14:paraId="5F9EE971"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 xml:space="preserve">Audit </w:t>
            </w:r>
            <w:r w:rsidR="004571D2">
              <w:rPr>
                <w:rFonts w:ascii="Arial" w:hAnsi="Arial" w:cs="Arial"/>
                <w:sz w:val="21"/>
                <w:szCs w:val="21"/>
              </w:rPr>
              <w:t>progetti</w:t>
            </w:r>
            <w:r w:rsidRPr="00EF7298">
              <w:rPr>
                <w:rFonts w:ascii="Arial" w:hAnsi="Arial" w:cs="Arial"/>
                <w:sz w:val="21"/>
                <w:szCs w:val="21"/>
              </w:rPr>
              <w:t xml:space="preserve"> /comunicazione esito provvisorio</w:t>
            </w:r>
          </w:p>
        </w:tc>
        <w:tc>
          <w:tcPr>
            <w:tcW w:w="5850" w:type="dxa"/>
            <w:noWrap/>
            <w:vAlign w:val="center"/>
            <w:hideMark/>
          </w:tcPr>
          <w:p w14:paraId="6E6E765B" w14:textId="29B7BD1D" w:rsidR="009F37DB" w:rsidRPr="00EF7298" w:rsidRDefault="006A304D" w:rsidP="009928EA">
            <w:pPr>
              <w:pStyle w:val="Default"/>
              <w:spacing w:before="20" w:after="20"/>
              <w:rPr>
                <w:rFonts w:ascii="Arial" w:hAnsi="Arial" w:cs="Arial"/>
                <w:sz w:val="21"/>
                <w:szCs w:val="21"/>
              </w:rPr>
            </w:pPr>
            <w:r>
              <w:rPr>
                <w:rFonts w:ascii="Arial" w:hAnsi="Arial" w:cs="Arial"/>
                <w:sz w:val="21"/>
                <w:szCs w:val="21"/>
              </w:rPr>
              <w:t>Generalmente a</w:t>
            </w:r>
            <w:r w:rsidR="009C5FD6">
              <w:rPr>
                <w:rFonts w:ascii="Arial" w:hAnsi="Arial" w:cs="Arial"/>
                <w:sz w:val="21"/>
                <w:szCs w:val="21"/>
              </w:rPr>
              <w:t xml:space="preserve">vvio audit </w:t>
            </w:r>
            <w:r>
              <w:rPr>
                <w:rFonts w:ascii="Arial" w:hAnsi="Arial" w:cs="Arial"/>
                <w:sz w:val="21"/>
                <w:szCs w:val="21"/>
              </w:rPr>
              <w:t>subito dopo il campionamento dei progetti, comunicazione esito provvisorio come da crono programma stabilito dall’AA</w:t>
            </w:r>
          </w:p>
        </w:tc>
        <w:tc>
          <w:tcPr>
            <w:tcW w:w="1985" w:type="dxa"/>
          </w:tcPr>
          <w:p w14:paraId="1EBF66E3" w14:textId="77777777" w:rsidR="009F37DB" w:rsidRPr="00EF7298" w:rsidRDefault="009F37DB" w:rsidP="009928EA">
            <w:pPr>
              <w:pStyle w:val="Default"/>
              <w:spacing w:after="120"/>
              <w:rPr>
                <w:rFonts w:ascii="Arial" w:hAnsi="Arial" w:cs="Arial"/>
                <w:sz w:val="21"/>
                <w:szCs w:val="21"/>
              </w:rPr>
            </w:pPr>
          </w:p>
        </w:tc>
      </w:tr>
      <w:tr w:rsidR="009F37DB" w:rsidRPr="00EF7298" w14:paraId="4B808E37" w14:textId="77777777" w:rsidTr="005B2D50">
        <w:trPr>
          <w:trHeight w:val="477"/>
        </w:trPr>
        <w:tc>
          <w:tcPr>
            <w:tcW w:w="2196" w:type="dxa"/>
            <w:vAlign w:val="center"/>
            <w:hideMark/>
          </w:tcPr>
          <w:p w14:paraId="7BCDC7D5"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Contraddittorio/</w:t>
            </w:r>
          </w:p>
          <w:p w14:paraId="20783C6E"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azioni correttive</w:t>
            </w:r>
          </w:p>
        </w:tc>
        <w:tc>
          <w:tcPr>
            <w:tcW w:w="5850" w:type="dxa"/>
            <w:noWrap/>
            <w:vAlign w:val="center"/>
            <w:hideMark/>
          </w:tcPr>
          <w:p w14:paraId="3FB2F9CA" w14:textId="08DED695" w:rsidR="009F37DB" w:rsidRPr="00EF7298" w:rsidRDefault="006A304D" w:rsidP="009928EA">
            <w:pPr>
              <w:pStyle w:val="Default"/>
              <w:spacing w:before="20" w:after="20"/>
              <w:rPr>
                <w:rFonts w:ascii="Arial" w:hAnsi="Arial" w:cs="Arial"/>
                <w:sz w:val="21"/>
                <w:szCs w:val="21"/>
              </w:rPr>
            </w:pPr>
            <w:r>
              <w:rPr>
                <w:rFonts w:ascii="Arial" w:hAnsi="Arial" w:cs="Arial"/>
                <w:sz w:val="21"/>
                <w:szCs w:val="21"/>
              </w:rPr>
              <w:t>Normalmente 30 giorni dopo la trasmissione dell’esito provvisorio dell’audit</w:t>
            </w:r>
          </w:p>
        </w:tc>
        <w:tc>
          <w:tcPr>
            <w:tcW w:w="1985" w:type="dxa"/>
          </w:tcPr>
          <w:p w14:paraId="50258C34" w14:textId="77777777" w:rsidR="009F37DB" w:rsidRPr="00EF7298" w:rsidRDefault="009F37DB" w:rsidP="009928EA">
            <w:pPr>
              <w:pStyle w:val="Default"/>
              <w:spacing w:after="120"/>
              <w:rPr>
                <w:rFonts w:ascii="Arial" w:hAnsi="Arial" w:cs="Arial"/>
                <w:sz w:val="21"/>
                <w:szCs w:val="21"/>
              </w:rPr>
            </w:pPr>
          </w:p>
        </w:tc>
      </w:tr>
      <w:tr w:rsidR="009F37DB" w:rsidRPr="00EF7298" w14:paraId="1E0012CA" w14:textId="77777777" w:rsidTr="005B2D50">
        <w:trPr>
          <w:trHeight w:val="571"/>
        </w:trPr>
        <w:tc>
          <w:tcPr>
            <w:tcW w:w="2196" w:type="dxa"/>
            <w:vAlign w:val="center"/>
            <w:hideMark/>
          </w:tcPr>
          <w:p w14:paraId="1DDCC054"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Eventuale campione supplementare</w:t>
            </w:r>
          </w:p>
        </w:tc>
        <w:tc>
          <w:tcPr>
            <w:tcW w:w="5850" w:type="dxa"/>
            <w:noWrap/>
            <w:vAlign w:val="center"/>
            <w:hideMark/>
          </w:tcPr>
          <w:p w14:paraId="38CB2305" w14:textId="00CA61B2" w:rsidR="009F37DB" w:rsidRPr="00EF7298" w:rsidRDefault="006B546C" w:rsidP="009928EA">
            <w:pPr>
              <w:pStyle w:val="Default"/>
              <w:spacing w:before="20" w:after="20"/>
              <w:rPr>
                <w:rFonts w:ascii="Arial" w:hAnsi="Arial" w:cs="Arial"/>
                <w:sz w:val="21"/>
                <w:szCs w:val="21"/>
              </w:rPr>
            </w:pPr>
            <w:r>
              <w:rPr>
                <w:rFonts w:ascii="Arial" w:hAnsi="Arial" w:cs="Arial"/>
                <w:sz w:val="21"/>
                <w:szCs w:val="21"/>
              </w:rPr>
              <w:t xml:space="preserve">Dicembre </w:t>
            </w:r>
            <w:r w:rsidR="00661060">
              <w:rPr>
                <w:rFonts w:ascii="Arial" w:hAnsi="Arial" w:cs="Arial"/>
                <w:sz w:val="21"/>
                <w:szCs w:val="21"/>
              </w:rPr>
              <w:t>x</w:t>
            </w:r>
            <w:r>
              <w:rPr>
                <w:rFonts w:ascii="Arial" w:hAnsi="Arial" w:cs="Arial"/>
                <w:sz w:val="21"/>
                <w:szCs w:val="21"/>
              </w:rPr>
              <w:t>-</w:t>
            </w:r>
            <w:r w:rsidR="00661060">
              <w:rPr>
                <w:rFonts w:ascii="Arial" w:hAnsi="Arial" w:cs="Arial"/>
                <w:sz w:val="21"/>
                <w:szCs w:val="21"/>
              </w:rPr>
              <w:t xml:space="preserve"> Gennaio x+1</w:t>
            </w:r>
            <w:r>
              <w:rPr>
                <w:rFonts w:ascii="Arial" w:hAnsi="Arial" w:cs="Arial"/>
                <w:sz w:val="21"/>
                <w:szCs w:val="21"/>
              </w:rPr>
              <w:t xml:space="preserve"> </w:t>
            </w:r>
          </w:p>
        </w:tc>
        <w:tc>
          <w:tcPr>
            <w:tcW w:w="1985" w:type="dxa"/>
          </w:tcPr>
          <w:p w14:paraId="640B3BC0" w14:textId="77777777" w:rsidR="009F37DB" w:rsidRPr="00EF7298" w:rsidRDefault="009F37DB" w:rsidP="009928EA">
            <w:pPr>
              <w:pStyle w:val="Default"/>
              <w:spacing w:after="120"/>
              <w:rPr>
                <w:rFonts w:ascii="Arial" w:hAnsi="Arial" w:cs="Arial"/>
                <w:sz w:val="21"/>
                <w:szCs w:val="21"/>
              </w:rPr>
            </w:pPr>
          </w:p>
        </w:tc>
      </w:tr>
      <w:tr w:rsidR="009F37DB" w:rsidRPr="00EF7298" w14:paraId="5DCE15A3" w14:textId="77777777" w:rsidTr="005B2D50">
        <w:trPr>
          <w:trHeight w:val="381"/>
        </w:trPr>
        <w:tc>
          <w:tcPr>
            <w:tcW w:w="2196" w:type="dxa"/>
            <w:vAlign w:val="center"/>
            <w:hideMark/>
          </w:tcPr>
          <w:p w14:paraId="03DD814A" w14:textId="77777777" w:rsidR="009F37DB" w:rsidRPr="00EF7298" w:rsidRDefault="004571D2" w:rsidP="009928EA">
            <w:pPr>
              <w:pStyle w:val="Default"/>
              <w:spacing w:before="20" w:after="20"/>
              <w:rPr>
                <w:rFonts w:ascii="Arial" w:hAnsi="Arial" w:cs="Arial"/>
                <w:sz w:val="21"/>
                <w:szCs w:val="21"/>
              </w:rPr>
            </w:pPr>
            <w:r>
              <w:rPr>
                <w:rFonts w:ascii="Arial" w:hAnsi="Arial" w:cs="Arial"/>
                <w:sz w:val="21"/>
                <w:szCs w:val="21"/>
              </w:rPr>
              <w:t>Valutazione esiti dei controlli</w:t>
            </w:r>
          </w:p>
        </w:tc>
        <w:tc>
          <w:tcPr>
            <w:tcW w:w="5850" w:type="dxa"/>
            <w:noWrap/>
            <w:vAlign w:val="center"/>
            <w:hideMark/>
          </w:tcPr>
          <w:p w14:paraId="63B5A64F" w14:textId="6F12AB39" w:rsidR="009F37DB" w:rsidRPr="00EF7298" w:rsidRDefault="00661060" w:rsidP="009928EA">
            <w:pPr>
              <w:pStyle w:val="Default"/>
              <w:spacing w:before="20" w:after="20"/>
              <w:rPr>
                <w:rFonts w:ascii="Arial" w:hAnsi="Arial" w:cs="Arial"/>
                <w:sz w:val="21"/>
                <w:szCs w:val="21"/>
              </w:rPr>
            </w:pPr>
            <w:r w:rsidRPr="00661060">
              <w:rPr>
                <w:rFonts w:ascii="Arial" w:hAnsi="Arial" w:cs="Arial"/>
                <w:sz w:val="21"/>
                <w:szCs w:val="21"/>
              </w:rPr>
              <w:t>Gennaio x+1</w:t>
            </w:r>
          </w:p>
        </w:tc>
        <w:tc>
          <w:tcPr>
            <w:tcW w:w="1985" w:type="dxa"/>
          </w:tcPr>
          <w:p w14:paraId="4ABA07E7" w14:textId="77777777" w:rsidR="009F37DB" w:rsidRPr="00EF7298" w:rsidRDefault="009F37DB" w:rsidP="009928EA">
            <w:pPr>
              <w:pStyle w:val="Default"/>
              <w:spacing w:after="120"/>
              <w:rPr>
                <w:rFonts w:ascii="Arial" w:hAnsi="Arial" w:cs="Arial"/>
                <w:sz w:val="21"/>
                <w:szCs w:val="21"/>
              </w:rPr>
            </w:pPr>
          </w:p>
        </w:tc>
      </w:tr>
      <w:tr w:rsidR="009F37DB" w:rsidRPr="00EF7298" w14:paraId="08349E12" w14:textId="77777777" w:rsidTr="005B2D50">
        <w:trPr>
          <w:trHeight w:val="488"/>
        </w:trPr>
        <w:tc>
          <w:tcPr>
            <w:tcW w:w="2196" w:type="dxa"/>
            <w:vAlign w:val="center"/>
            <w:hideMark/>
          </w:tcPr>
          <w:p w14:paraId="4620FD8F"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Analisi dei risultati definitivi/sintesi</w:t>
            </w:r>
          </w:p>
        </w:tc>
        <w:tc>
          <w:tcPr>
            <w:tcW w:w="5850" w:type="dxa"/>
            <w:noWrap/>
            <w:vAlign w:val="center"/>
            <w:hideMark/>
          </w:tcPr>
          <w:p w14:paraId="7AAC2DA3"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Gen. – Feb. x+1</w:t>
            </w:r>
          </w:p>
        </w:tc>
        <w:tc>
          <w:tcPr>
            <w:tcW w:w="1985" w:type="dxa"/>
          </w:tcPr>
          <w:p w14:paraId="3A5FCC7D" w14:textId="77777777" w:rsidR="009F37DB" w:rsidRPr="00EF7298" w:rsidRDefault="009F37DB" w:rsidP="009928EA">
            <w:pPr>
              <w:pStyle w:val="Default"/>
              <w:spacing w:after="120"/>
              <w:rPr>
                <w:rFonts w:ascii="Arial" w:hAnsi="Arial" w:cs="Arial"/>
                <w:sz w:val="21"/>
                <w:szCs w:val="21"/>
              </w:rPr>
            </w:pPr>
          </w:p>
        </w:tc>
      </w:tr>
      <w:tr w:rsidR="009F37DB" w:rsidRPr="00EF7298" w14:paraId="2DD2657D" w14:textId="77777777" w:rsidTr="005B2D50">
        <w:trPr>
          <w:trHeight w:val="582"/>
        </w:trPr>
        <w:tc>
          <w:tcPr>
            <w:tcW w:w="2196" w:type="dxa"/>
            <w:vAlign w:val="center"/>
            <w:hideMark/>
          </w:tcPr>
          <w:p w14:paraId="65A0D707"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Parere di audit - conti annuali</w:t>
            </w:r>
          </w:p>
        </w:tc>
        <w:tc>
          <w:tcPr>
            <w:tcW w:w="5850" w:type="dxa"/>
            <w:noWrap/>
            <w:vAlign w:val="center"/>
            <w:hideMark/>
          </w:tcPr>
          <w:p w14:paraId="6666141D"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15-Feb. x+1</w:t>
            </w:r>
          </w:p>
        </w:tc>
        <w:tc>
          <w:tcPr>
            <w:tcW w:w="1985" w:type="dxa"/>
          </w:tcPr>
          <w:p w14:paraId="751E7DF0" w14:textId="77777777" w:rsidR="009F37DB" w:rsidRPr="00EF7298" w:rsidRDefault="009F37DB" w:rsidP="009928EA">
            <w:pPr>
              <w:pStyle w:val="Default"/>
              <w:spacing w:after="120"/>
              <w:rPr>
                <w:rFonts w:ascii="Arial" w:hAnsi="Arial" w:cs="Arial"/>
                <w:sz w:val="21"/>
                <w:szCs w:val="21"/>
              </w:rPr>
            </w:pPr>
          </w:p>
        </w:tc>
      </w:tr>
      <w:tr w:rsidR="009F37DB" w:rsidRPr="00EF7298" w14:paraId="12688161" w14:textId="77777777" w:rsidTr="005B2D50">
        <w:trPr>
          <w:trHeight w:val="392"/>
        </w:trPr>
        <w:tc>
          <w:tcPr>
            <w:tcW w:w="2196" w:type="dxa"/>
            <w:vAlign w:val="center"/>
            <w:hideMark/>
          </w:tcPr>
          <w:p w14:paraId="7B8C2547"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Relazione di controllo annuale</w:t>
            </w:r>
          </w:p>
        </w:tc>
        <w:tc>
          <w:tcPr>
            <w:tcW w:w="5850" w:type="dxa"/>
            <w:noWrap/>
            <w:vAlign w:val="center"/>
            <w:hideMark/>
          </w:tcPr>
          <w:p w14:paraId="4A7F0FD3"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sz w:val="21"/>
                <w:szCs w:val="21"/>
              </w:rPr>
              <w:t>15-Feb. x+1</w:t>
            </w:r>
          </w:p>
        </w:tc>
        <w:tc>
          <w:tcPr>
            <w:tcW w:w="1985" w:type="dxa"/>
          </w:tcPr>
          <w:p w14:paraId="078EF563" w14:textId="77777777" w:rsidR="009F37DB" w:rsidRPr="00EF7298" w:rsidRDefault="009F37DB" w:rsidP="009928EA">
            <w:pPr>
              <w:pStyle w:val="Default"/>
              <w:spacing w:after="120"/>
              <w:rPr>
                <w:rFonts w:ascii="Arial" w:hAnsi="Arial" w:cs="Arial"/>
                <w:sz w:val="21"/>
                <w:szCs w:val="21"/>
              </w:rPr>
            </w:pPr>
          </w:p>
        </w:tc>
      </w:tr>
      <w:tr w:rsidR="009F37DB" w:rsidRPr="00EF7298" w14:paraId="33FB004E" w14:textId="77777777" w:rsidTr="005B2D50">
        <w:trPr>
          <w:trHeight w:val="472"/>
        </w:trPr>
        <w:tc>
          <w:tcPr>
            <w:tcW w:w="2196" w:type="dxa"/>
            <w:vAlign w:val="center"/>
            <w:hideMark/>
          </w:tcPr>
          <w:p w14:paraId="4E38125F" w14:textId="77777777" w:rsidR="009F37DB" w:rsidRPr="00EF7298" w:rsidRDefault="009F37DB" w:rsidP="009928EA">
            <w:pPr>
              <w:pStyle w:val="Default"/>
              <w:spacing w:before="20" w:after="20"/>
              <w:rPr>
                <w:rFonts w:ascii="Arial" w:hAnsi="Arial" w:cs="Arial"/>
                <w:sz w:val="21"/>
                <w:szCs w:val="21"/>
              </w:rPr>
            </w:pPr>
            <w:r w:rsidRPr="00EF7298">
              <w:rPr>
                <w:rFonts w:ascii="Arial" w:hAnsi="Arial" w:cs="Arial"/>
                <w:i/>
                <w:sz w:val="21"/>
                <w:szCs w:val="21"/>
              </w:rPr>
              <w:t>Follow up</w:t>
            </w:r>
            <w:r w:rsidRPr="00EF7298">
              <w:rPr>
                <w:rFonts w:ascii="Arial" w:hAnsi="Arial" w:cs="Arial"/>
                <w:sz w:val="21"/>
                <w:szCs w:val="21"/>
              </w:rPr>
              <w:t xml:space="preserve"> audit di sistema</w:t>
            </w:r>
          </w:p>
        </w:tc>
        <w:tc>
          <w:tcPr>
            <w:tcW w:w="5850" w:type="dxa"/>
            <w:noWrap/>
            <w:vAlign w:val="center"/>
            <w:hideMark/>
          </w:tcPr>
          <w:p w14:paraId="58259FD3" w14:textId="3A3FA770" w:rsidR="009F37DB" w:rsidRPr="00EF7298" w:rsidRDefault="00661060" w:rsidP="009928EA">
            <w:pPr>
              <w:pStyle w:val="Default"/>
              <w:spacing w:before="20" w:after="20"/>
              <w:rPr>
                <w:rFonts w:ascii="Arial" w:hAnsi="Arial" w:cs="Arial"/>
                <w:sz w:val="21"/>
                <w:szCs w:val="21"/>
              </w:rPr>
            </w:pPr>
            <w:r w:rsidRPr="00661060">
              <w:rPr>
                <w:rFonts w:ascii="Arial" w:hAnsi="Arial" w:cs="Arial"/>
                <w:sz w:val="21"/>
                <w:szCs w:val="21"/>
              </w:rPr>
              <w:t xml:space="preserve">Eventuale follow up, secondo semestre </w:t>
            </w:r>
            <w:r>
              <w:rPr>
                <w:rFonts w:ascii="Arial" w:hAnsi="Arial" w:cs="Arial"/>
                <w:sz w:val="21"/>
                <w:szCs w:val="21"/>
              </w:rPr>
              <w:t>x</w:t>
            </w:r>
          </w:p>
        </w:tc>
        <w:tc>
          <w:tcPr>
            <w:tcW w:w="1985" w:type="dxa"/>
          </w:tcPr>
          <w:p w14:paraId="36714F46" w14:textId="77777777" w:rsidR="009F37DB" w:rsidRPr="00EF7298" w:rsidRDefault="009F37DB" w:rsidP="009928EA">
            <w:pPr>
              <w:pStyle w:val="Default"/>
              <w:spacing w:after="120"/>
              <w:rPr>
                <w:rFonts w:ascii="Arial" w:hAnsi="Arial" w:cs="Arial"/>
                <w:sz w:val="21"/>
                <w:szCs w:val="21"/>
              </w:rPr>
            </w:pPr>
          </w:p>
        </w:tc>
      </w:tr>
    </w:tbl>
    <w:p w14:paraId="7653ABFA" w14:textId="77777777" w:rsidR="00153F28" w:rsidRPr="00876236" w:rsidRDefault="00153F28" w:rsidP="009F37DB">
      <w:pPr>
        <w:widowControl w:val="0"/>
        <w:autoSpaceDE w:val="0"/>
        <w:autoSpaceDN w:val="0"/>
        <w:adjustRightInd w:val="0"/>
        <w:spacing w:before="120" w:after="120"/>
        <w:jc w:val="both"/>
        <w:rPr>
          <w:rFonts w:ascii="Arial" w:hAnsi="Arial" w:cs="Arial"/>
          <w:sz w:val="21"/>
          <w:szCs w:val="21"/>
        </w:rPr>
      </w:pPr>
    </w:p>
    <w:bookmarkEnd w:id="3"/>
    <w:p w14:paraId="0A30B1F5" w14:textId="77777777" w:rsidR="00661060" w:rsidRPr="0013066E" w:rsidRDefault="00661060" w:rsidP="00A22E59">
      <w:pPr>
        <w:widowControl w:val="0"/>
        <w:autoSpaceDE w:val="0"/>
        <w:autoSpaceDN w:val="0"/>
        <w:adjustRightInd w:val="0"/>
        <w:spacing w:after="120" w:line="480" w:lineRule="auto"/>
        <w:jc w:val="both"/>
      </w:pPr>
    </w:p>
    <w:sectPr w:rsidR="00661060" w:rsidRPr="0013066E" w:rsidSect="000D5631">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119" w:right="1134" w:bottom="1616" w:left="1134"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389E2" w14:textId="77777777" w:rsidR="00656C25" w:rsidRDefault="00656C25">
      <w:r>
        <w:separator/>
      </w:r>
    </w:p>
  </w:endnote>
  <w:endnote w:type="continuationSeparator" w:id="0">
    <w:p w14:paraId="54557DCF" w14:textId="77777777" w:rsidR="00656C25" w:rsidRDefault="00656C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Gill Sans MT">
    <w:altName w:val="Calibri"/>
    <w:charset w:val="00"/>
    <w:family w:val="swiss"/>
    <w:pitch w:val="variable"/>
    <w:sig w:usb0="00000007"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3A1287" w14:textId="77777777" w:rsidR="00C2742C" w:rsidRDefault="00C2742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5FD6625E" w:rsidR="009F6325" w:rsidRPr="00A5316B" w:rsidRDefault="009F6325" w:rsidP="0051706E">
    <w:pPr>
      <w:jc w:val="center"/>
      <w:rPr>
        <w:sz w:val="18"/>
        <w:szCs w:val="18"/>
      </w:rPr>
    </w:pPr>
    <w:bookmarkStart w:id="17" w:name="_Hlk517686712"/>
    <w:bookmarkStart w:id="18" w:name="_Hlk517686713"/>
    <w:bookmarkStart w:id="19" w:name="_Hlk517686714"/>
    <w:bookmarkStart w:id="20" w:name="_Hlk517686715"/>
    <w:r w:rsidRPr="00A5316B">
      <w:rPr>
        <w:rFonts w:ascii="Cambria" w:hAnsi="Cambria" w:cs="Calibri Light"/>
        <w:color w:val="000000"/>
        <w:sz w:val="18"/>
        <w:szCs w:val="18"/>
      </w:rPr>
      <w:t xml:space="preserve">Allegato n. 2 al </w:t>
    </w:r>
    <w:r w:rsidRPr="00A5316B">
      <w:rPr>
        <w:rFonts w:ascii="Cambria" w:hAnsi="Cambria" w:cs="Calibri Light"/>
        <w:i/>
        <w:color w:val="000000"/>
        <w:sz w:val="18"/>
        <w:szCs w:val="18"/>
      </w:rPr>
      <w:t xml:space="preserve">Manuale delle procedure di audit del Programma 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967AE8">
      <w:rPr>
        <w:rFonts w:ascii="Cambria" w:hAnsi="Cambria" w:cs="Calibri Light"/>
        <w:i/>
        <w:color w:val="000000"/>
        <w:sz w:val="18"/>
        <w:szCs w:val="18"/>
      </w:rPr>
      <w:t>Tunisia 2014 – 2020</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t>Versione</w:t>
    </w:r>
    <w:r w:rsidR="00C96000">
      <w:rPr>
        <w:rFonts w:ascii="Cambria" w:hAnsi="Cambria" w:cs="Calibri Light"/>
        <w:color w:val="000000"/>
        <w:sz w:val="18"/>
        <w:szCs w:val="18"/>
      </w:rPr>
      <w:t xml:space="preserve"> </w:t>
    </w:r>
    <w:r w:rsidR="0086388C">
      <w:rPr>
        <w:rFonts w:ascii="Cambria" w:hAnsi="Cambria" w:cs="Calibri Light"/>
        <w:color w:val="000000"/>
        <w:sz w:val="18"/>
        <w:szCs w:val="18"/>
      </w:rPr>
      <w:t xml:space="preserve">del </w:t>
    </w:r>
    <w:bookmarkEnd w:id="17"/>
    <w:bookmarkEnd w:id="18"/>
    <w:bookmarkEnd w:id="19"/>
    <w:bookmarkEnd w:id="20"/>
    <w:ins w:id="21" w:author="Antonino Pumo" w:date="2021-12-17T13:15:00Z">
      <w:r w:rsidR="00C2742C" w:rsidRPr="00C2742C">
        <w:rPr>
          <w:rFonts w:ascii="Cambria" w:hAnsi="Cambria" w:cs="Calibri Light"/>
          <w:color w:val="000000"/>
          <w:sz w:val="18"/>
          <w:szCs w:val="18"/>
        </w:rPr>
        <w:t>07/12/2021</w:t>
      </w:r>
    </w:ins>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4542B" w14:textId="77777777" w:rsidR="00C2742C" w:rsidRDefault="00C2742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4C4AA" w14:textId="77777777" w:rsidR="00656C25" w:rsidRDefault="00656C25">
      <w:bookmarkStart w:id="0" w:name="_Hlk11164794"/>
      <w:bookmarkEnd w:id="0"/>
      <w:r>
        <w:separator/>
      </w:r>
    </w:p>
  </w:footnote>
  <w:footnote w:type="continuationSeparator" w:id="0">
    <w:p w14:paraId="1177074D" w14:textId="77777777" w:rsidR="00656C25" w:rsidRDefault="00656C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4036C" w14:textId="77777777" w:rsidR="00C2742C" w:rsidRDefault="00C2742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858E" w14:textId="289974EF" w:rsidR="00764D02" w:rsidRDefault="009F6325" w:rsidP="00466A9C">
    <w:pPr>
      <w:pStyle w:val="Intestazione"/>
      <w:jc w:val="center"/>
      <w:rPr>
        <w:rFonts w:ascii="Arial" w:hAnsi="Arial" w:cs="Arial"/>
        <w:sz w:val="16"/>
      </w:rPr>
    </w:pPr>
    <w:bookmarkStart w:id="13" w:name="_Hlk517686806"/>
    <w:bookmarkStart w:id="14" w:name="_Hlk517687172"/>
    <w:r>
      <w:rPr>
        <w:rFonts w:ascii="Arial" w:hAnsi="Arial" w:cs="Arial"/>
        <w:sz w:val="16"/>
      </w:rPr>
      <w:t xml:space="preserve">Manuale delle procedure di audit </w:t>
    </w:r>
    <w:r w:rsidR="00C41B87" w:rsidRPr="00C41B87">
      <w:rPr>
        <w:rFonts w:ascii="Arial" w:hAnsi="Arial" w:cs="Arial"/>
        <w:sz w:val="16"/>
      </w:rPr>
      <w:t xml:space="preserve">del Programma Italia – Tunisia 2014 – 2020 </w:t>
    </w:r>
    <w:r w:rsidR="00C41B87">
      <w:rPr>
        <w:rFonts w:ascii="Arial" w:hAnsi="Arial" w:cs="Arial"/>
        <w:sz w:val="16"/>
      </w:rPr>
      <w:t xml:space="preserve">- </w:t>
    </w:r>
    <w:r w:rsidR="00C41B87" w:rsidRPr="00C41B87">
      <w:rPr>
        <w:rFonts w:ascii="Arial" w:hAnsi="Arial" w:cs="Arial"/>
        <w:sz w:val="16"/>
      </w:rPr>
      <w:t xml:space="preserve">Versione </w:t>
    </w:r>
    <w:ins w:id="15" w:author="Antonino Pumo" w:date="2021-12-17T13:15:00Z">
      <w:r w:rsidR="00C2742C">
        <w:rPr>
          <w:rFonts w:ascii="Arial" w:hAnsi="Arial" w:cs="Arial"/>
          <w:sz w:val="16"/>
        </w:rPr>
        <w:t xml:space="preserve">del </w:t>
      </w:r>
      <w:r w:rsidR="00C2742C" w:rsidRPr="00C2742C">
        <w:rPr>
          <w:rFonts w:ascii="Arial" w:hAnsi="Arial" w:cs="Arial"/>
          <w:sz w:val="16"/>
        </w:rPr>
        <w:t>07/12/2021</w:t>
      </w:r>
    </w:ins>
    <w:del w:id="16" w:author="Antonino Pumo" w:date="2021-12-17T13:15:00Z">
      <w:r w:rsidR="00E058B8" w:rsidDel="00C2742C">
        <w:rPr>
          <w:rFonts w:ascii="Arial" w:hAnsi="Arial" w:cs="Arial"/>
          <w:sz w:val="16"/>
        </w:rPr>
        <w:delText xml:space="preserve">           </w:delText>
      </w:r>
    </w:del>
    <w:r w:rsidR="00E058B8">
      <w:rPr>
        <w:rFonts w:ascii="Arial" w:hAnsi="Arial" w:cs="Arial"/>
        <w:sz w:val="16"/>
      </w:rPr>
      <w:t xml:space="preserve"> </w:t>
    </w:r>
    <w:r w:rsidR="00C41B87">
      <w:rPr>
        <w:rFonts w:ascii="Arial" w:hAnsi="Arial" w:cs="Arial"/>
        <w:sz w:val="16"/>
      </w:rPr>
      <w:t xml:space="preserve">- </w:t>
    </w:r>
    <w:r>
      <w:rPr>
        <w:rFonts w:ascii="Arial" w:hAnsi="Arial" w:cs="Arial"/>
        <w:sz w:val="16"/>
      </w:rPr>
      <w:t>Allegato 2 – Audit Planning Memorandum</w:t>
    </w:r>
  </w:p>
  <w:bookmarkEnd w:id="13"/>
  <w:p w14:paraId="6C2C4F22" w14:textId="77777777" w:rsidR="009F6325" w:rsidRDefault="009F6325" w:rsidP="00D63ABF">
    <w:pPr>
      <w:pStyle w:val="Intestazione"/>
      <w:jc w:val="center"/>
      <w:rPr>
        <w:rFonts w:ascii="Rockwell Condensed" w:hAnsi="Rockwell Condensed"/>
        <w:b/>
        <w:i/>
        <w:sz w:val="12"/>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2"/>
      <w:gridCol w:w="1886"/>
      <w:gridCol w:w="1982"/>
      <w:gridCol w:w="1118"/>
      <w:gridCol w:w="2586"/>
    </w:tblGrid>
    <w:tr w:rsidR="004975C2" w14:paraId="5C8176EA" w14:textId="77777777" w:rsidTr="0096082A">
      <w:tc>
        <w:tcPr>
          <w:tcW w:w="2953" w:type="dxa"/>
        </w:tcPr>
        <w:p w14:paraId="7AE4AE2E" w14:textId="77777777" w:rsidR="004975C2" w:rsidRDefault="004975C2" w:rsidP="004975C2">
          <w:pPr>
            <w:pStyle w:val="Intestazione"/>
            <w:tabs>
              <w:tab w:val="clear" w:pos="4819"/>
              <w:tab w:val="clear" w:pos="9638"/>
            </w:tabs>
            <w:jc w:val="center"/>
            <w:rPr>
              <w:rFonts w:ascii="Arial" w:hAnsi="Arial" w:cs="Arial"/>
              <w:sz w:val="16"/>
            </w:rPr>
          </w:pPr>
        </w:p>
        <w:p w14:paraId="31FB0B08"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6FCF7F1F" wp14:editId="064CB07E">
                <wp:extent cx="1095375" cy="542925"/>
                <wp:effectExtent l="0" t="0" r="9525" b="952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06E2F02D" w14:textId="77777777" w:rsidR="004975C2" w:rsidRPr="00493C97" w:rsidRDefault="004975C2" w:rsidP="004975C2">
          <w:pPr>
            <w:pStyle w:val="Intestazione"/>
            <w:tabs>
              <w:tab w:val="clear" w:pos="4819"/>
              <w:tab w:val="clear" w:pos="9638"/>
            </w:tabs>
            <w:jc w:val="center"/>
            <w:rPr>
              <w:rFonts w:ascii="Arial" w:hAnsi="Arial" w:cs="Arial"/>
              <w:bCs/>
              <w:color w:val="000000" w:themeColor="text1"/>
              <w:sz w:val="16"/>
              <w:szCs w:val="16"/>
              <w:lang w:val="fr-FR"/>
            </w:rPr>
          </w:pPr>
          <w:r w:rsidRPr="00493C97">
            <w:rPr>
              <w:rFonts w:ascii="Arial" w:hAnsi="Arial" w:cs="Arial"/>
              <w:bCs/>
              <w:color w:val="000000" w:themeColor="text1"/>
              <w:sz w:val="16"/>
              <w:szCs w:val="16"/>
              <w:lang w:val="fr-FR"/>
            </w:rPr>
            <w:t>Programme cofinancé par</w:t>
          </w:r>
        </w:p>
        <w:p w14:paraId="4B249FA6" w14:textId="77777777" w:rsidR="004975C2" w:rsidRDefault="004975C2" w:rsidP="004975C2">
          <w:pPr>
            <w:pStyle w:val="Intestazione"/>
            <w:tabs>
              <w:tab w:val="clear" w:pos="4819"/>
              <w:tab w:val="clear" w:pos="9638"/>
            </w:tabs>
            <w:jc w:val="center"/>
            <w:rPr>
              <w:rFonts w:ascii="Arial" w:hAnsi="Arial" w:cs="Arial"/>
              <w:sz w:val="16"/>
            </w:rPr>
          </w:pPr>
          <w:r w:rsidRPr="00704A35">
            <w:rPr>
              <w:rFonts w:ascii="Arial" w:hAnsi="Arial" w:cs="Arial"/>
              <w:sz w:val="16"/>
            </w:rPr>
            <w:t xml:space="preserve">l’Union Européenne      </w:t>
          </w:r>
        </w:p>
      </w:tc>
      <w:tc>
        <w:tcPr>
          <w:tcW w:w="2953" w:type="dxa"/>
        </w:tcPr>
        <w:p w14:paraId="570D9113" w14:textId="77777777" w:rsidR="004975C2" w:rsidRDefault="004975C2" w:rsidP="004975C2">
          <w:pPr>
            <w:pStyle w:val="Intestazione"/>
            <w:tabs>
              <w:tab w:val="clear" w:pos="4819"/>
              <w:tab w:val="clear" w:pos="9638"/>
            </w:tabs>
            <w:jc w:val="center"/>
            <w:rPr>
              <w:rFonts w:ascii="Arial" w:hAnsi="Arial" w:cs="Arial"/>
              <w:sz w:val="16"/>
            </w:rPr>
          </w:pPr>
        </w:p>
        <w:p w14:paraId="3E8363B7"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Palace Script MT" w:hAnsi="Palace Script MT"/>
              <w:b/>
              <w:noProof/>
              <w:color w:val="548DD4"/>
            </w:rPr>
            <w:drawing>
              <wp:inline distT="0" distB="0" distL="0" distR="0" wp14:anchorId="471B785D" wp14:editId="03E5502B">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2953" w:type="dxa"/>
        </w:tcPr>
        <w:p w14:paraId="519526D7" w14:textId="77777777" w:rsidR="004975C2" w:rsidRDefault="004975C2" w:rsidP="004975C2">
          <w:pPr>
            <w:pStyle w:val="Intestazione"/>
            <w:tabs>
              <w:tab w:val="clear" w:pos="4819"/>
              <w:tab w:val="clear" w:pos="9638"/>
            </w:tabs>
            <w:jc w:val="center"/>
            <w:rPr>
              <w:rFonts w:ascii="Arial" w:hAnsi="Arial" w:cs="Arial"/>
              <w:sz w:val="16"/>
            </w:rPr>
          </w:pPr>
        </w:p>
        <w:p w14:paraId="61FFEB42"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0F4146EF" wp14:editId="564AF2F9">
                <wp:extent cx="820420" cy="532765"/>
                <wp:effectExtent l="0" t="0" r="0" b="635"/>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2954" w:type="dxa"/>
        </w:tcPr>
        <w:p w14:paraId="31F1250F" w14:textId="77777777" w:rsidR="004975C2" w:rsidRDefault="004975C2" w:rsidP="004975C2">
          <w:pPr>
            <w:pStyle w:val="Intestazione"/>
            <w:tabs>
              <w:tab w:val="clear" w:pos="4819"/>
              <w:tab w:val="clear" w:pos="9638"/>
            </w:tabs>
            <w:rPr>
              <w:rFonts w:ascii="Arial" w:hAnsi="Arial" w:cs="Arial"/>
              <w:sz w:val="16"/>
            </w:rPr>
          </w:pPr>
        </w:p>
        <w:p w14:paraId="0B278160" w14:textId="77777777" w:rsidR="004975C2" w:rsidRDefault="00C2742C" w:rsidP="004975C2">
          <w:pPr>
            <w:pStyle w:val="Intestazione"/>
            <w:tabs>
              <w:tab w:val="clear" w:pos="4819"/>
              <w:tab w:val="clear" w:pos="9638"/>
            </w:tabs>
            <w:rPr>
              <w:rFonts w:ascii="Arial" w:hAnsi="Arial" w:cs="Arial"/>
              <w:sz w:val="16"/>
            </w:rPr>
          </w:pPr>
          <w:r>
            <w:rPr>
              <w:rFonts w:ascii="Arial" w:hAnsi="Arial" w:cs="Arial"/>
              <w:noProof/>
              <w:sz w:val="16"/>
            </w:rPr>
            <w:object w:dxaOrig="1440" w:dyaOrig="1440" w14:anchorId="14582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4pt;margin-top:1pt;width:32.5pt;height:42pt;z-index:251660288;mso-wrap-style:tight">
                <v:imagedata r:id="rId4" o:title=""/>
              </v:shape>
              <o:OLEObject Type="Embed" ProgID="PBrush" ShapeID="_x0000_s1026" DrawAspect="Content" ObjectID="_1701252127" r:id="rId5"/>
            </w:object>
          </w:r>
        </w:p>
      </w:tc>
      <w:tc>
        <w:tcPr>
          <w:tcW w:w="2954" w:type="dxa"/>
        </w:tcPr>
        <w:p w14:paraId="059AF9F3" w14:textId="77777777" w:rsidR="004975C2" w:rsidRDefault="004975C2" w:rsidP="004975C2">
          <w:pPr>
            <w:pStyle w:val="Intestazione"/>
            <w:tabs>
              <w:tab w:val="clear" w:pos="4819"/>
              <w:tab w:val="clear" w:pos="9638"/>
            </w:tabs>
            <w:jc w:val="center"/>
            <w:rPr>
              <w:rFonts w:ascii="Arial" w:hAnsi="Arial" w:cs="Arial"/>
              <w:sz w:val="16"/>
            </w:rPr>
          </w:pPr>
        </w:p>
        <w:p w14:paraId="257389FD" w14:textId="77777777" w:rsidR="004975C2" w:rsidRDefault="00AA3E7C" w:rsidP="004975C2">
          <w:pPr>
            <w:pStyle w:val="Intestazione"/>
            <w:tabs>
              <w:tab w:val="clear" w:pos="4819"/>
              <w:tab w:val="clear" w:pos="9638"/>
            </w:tabs>
            <w:jc w:val="center"/>
            <w:rPr>
              <w:rFonts w:ascii="Arial" w:hAnsi="Arial" w:cs="Arial"/>
              <w:sz w:val="16"/>
            </w:rPr>
          </w:pPr>
          <w:r>
            <w:rPr>
              <w:noProof/>
            </w:rPr>
            <w:drawing>
              <wp:inline distT="0" distB="0" distL="0" distR="0" wp14:anchorId="147C5D5A" wp14:editId="0215F0EF">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6DBBDE33" w14:textId="77777777" w:rsidR="00764D02" w:rsidRDefault="00764D02" w:rsidP="00466A9C">
    <w:pPr>
      <w:pStyle w:val="Intestazione"/>
      <w:rPr>
        <w:rFonts w:ascii="Rockwell Condensed" w:hAnsi="Rockwell Condensed"/>
        <w:b/>
        <w:i/>
        <w:sz w:val="12"/>
      </w:rPr>
    </w:pPr>
  </w:p>
  <w:bookmarkEnd w:id="14"/>
  <w:p w14:paraId="155CCE2F" w14:textId="77777777" w:rsidR="00764D02" w:rsidRDefault="00764D02" w:rsidP="00466A9C">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127" w14:textId="77777777" w:rsidR="00C2742C" w:rsidRDefault="00C2742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7E55B1"/>
    <w:multiLevelType w:val="hybridMultilevel"/>
    <w:tmpl w:val="63DC63C0"/>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4"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0"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2"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5AB611A"/>
    <w:multiLevelType w:val="hybridMultilevel"/>
    <w:tmpl w:val="D8280D3A"/>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7"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2"/>
  </w:num>
  <w:num w:numId="2">
    <w:abstractNumId w:val="17"/>
  </w:num>
  <w:num w:numId="3">
    <w:abstractNumId w:val="12"/>
  </w:num>
  <w:num w:numId="4">
    <w:abstractNumId w:val="7"/>
  </w:num>
  <w:num w:numId="5">
    <w:abstractNumId w:val="10"/>
  </w:num>
  <w:num w:numId="6">
    <w:abstractNumId w:val="11"/>
  </w:num>
  <w:num w:numId="7">
    <w:abstractNumId w:val="28"/>
  </w:num>
  <w:num w:numId="8">
    <w:abstractNumId w:val="21"/>
  </w:num>
  <w:num w:numId="9">
    <w:abstractNumId w:val="25"/>
  </w:num>
  <w:num w:numId="10">
    <w:abstractNumId w:val="14"/>
  </w:num>
  <w:num w:numId="11">
    <w:abstractNumId w:val="16"/>
  </w:num>
  <w:num w:numId="12">
    <w:abstractNumId w:val="1"/>
  </w:num>
  <w:num w:numId="13">
    <w:abstractNumId w:val="4"/>
  </w:num>
  <w:num w:numId="14">
    <w:abstractNumId w:val="6"/>
  </w:num>
  <w:num w:numId="15">
    <w:abstractNumId w:val="27"/>
  </w:num>
  <w:num w:numId="16">
    <w:abstractNumId w:val="9"/>
  </w:num>
  <w:num w:numId="17">
    <w:abstractNumId w:val="8"/>
  </w:num>
  <w:num w:numId="18">
    <w:abstractNumId w:val="26"/>
  </w:num>
  <w:num w:numId="19">
    <w:abstractNumId w:val="24"/>
  </w:num>
  <w:num w:numId="20">
    <w:abstractNumId w:val="13"/>
  </w:num>
  <w:num w:numId="21">
    <w:abstractNumId w:val="29"/>
  </w:num>
  <w:num w:numId="22">
    <w:abstractNumId w:val="18"/>
  </w:num>
  <w:num w:numId="23">
    <w:abstractNumId w:val="19"/>
  </w:num>
  <w:num w:numId="2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num>
  <w:num w:numId="26">
    <w:abstractNumId w:val="29"/>
  </w:num>
  <w:num w:numId="27">
    <w:abstractNumId w:val="15"/>
  </w:num>
  <w:num w:numId="28">
    <w:abstractNumId w:val="5"/>
  </w:num>
  <w:num w:numId="29">
    <w:abstractNumId w:val="3"/>
  </w:num>
  <w:num w:numId="30">
    <w:abstractNumId w:val="0"/>
  </w:num>
  <w:num w:numId="31">
    <w:abstractNumId w:val="20"/>
  </w:num>
  <w:num w:numId="3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ntonino Pumo">
    <w15:presenceInfo w15:providerId="AD" w15:userId="S-1-5-21-867647145-958991261-351556818-1112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trackRevision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64AF"/>
    <w:rsid w:val="000B0116"/>
    <w:rsid w:val="000B24CD"/>
    <w:rsid w:val="000C2255"/>
    <w:rsid w:val="000C34D4"/>
    <w:rsid w:val="000C6E5F"/>
    <w:rsid w:val="000D20E0"/>
    <w:rsid w:val="000D4802"/>
    <w:rsid w:val="000D4A4A"/>
    <w:rsid w:val="000D4AA0"/>
    <w:rsid w:val="000D5631"/>
    <w:rsid w:val="000D6AE7"/>
    <w:rsid w:val="000D730B"/>
    <w:rsid w:val="000E080B"/>
    <w:rsid w:val="000E4B4D"/>
    <w:rsid w:val="000E56E9"/>
    <w:rsid w:val="000E778D"/>
    <w:rsid w:val="000F2AAF"/>
    <w:rsid w:val="000F36B1"/>
    <w:rsid w:val="000F46DA"/>
    <w:rsid w:val="000F644D"/>
    <w:rsid w:val="001027BC"/>
    <w:rsid w:val="00106128"/>
    <w:rsid w:val="0010652D"/>
    <w:rsid w:val="00110A03"/>
    <w:rsid w:val="00111062"/>
    <w:rsid w:val="001179FC"/>
    <w:rsid w:val="001205A3"/>
    <w:rsid w:val="001205B0"/>
    <w:rsid w:val="00121D12"/>
    <w:rsid w:val="001243D0"/>
    <w:rsid w:val="00125DC3"/>
    <w:rsid w:val="0012608F"/>
    <w:rsid w:val="0013066E"/>
    <w:rsid w:val="00135727"/>
    <w:rsid w:val="00135987"/>
    <w:rsid w:val="00141413"/>
    <w:rsid w:val="0014653F"/>
    <w:rsid w:val="00150A93"/>
    <w:rsid w:val="00153F28"/>
    <w:rsid w:val="00155479"/>
    <w:rsid w:val="001562BB"/>
    <w:rsid w:val="00162790"/>
    <w:rsid w:val="0016334B"/>
    <w:rsid w:val="00171620"/>
    <w:rsid w:val="001953CB"/>
    <w:rsid w:val="0019746A"/>
    <w:rsid w:val="001A5AA0"/>
    <w:rsid w:val="001B0B05"/>
    <w:rsid w:val="001B11A9"/>
    <w:rsid w:val="001B34EC"/>
    <w:rsid w:val="001C70D8"/>
    <w:rsid w:val="001D73B9"/>
    <w:rsid w:val="001D7D85"/>
    <w:rsid w:val="001E5193"/>
    <w:rsid w:val="001E6182"/>
    <w:rsid w:val="001E6D79"/>
    <w:rsid w:val="001E785E"/>
    <w:rsid w:val="001F4204"/>
    <w:rsid w:val="00202607"/>
    <w:rsid w:val="002270E6"/>
    <w:rsid w:val="00242E76"/>
    <w:rsid w:val="00244504"/>
    <w:rsid w:val="002449FF"/>
    <w:rsid w:val="00250E37"/>
    <w:rsid w:val="0025231A"/>
    <w:rsid w:val="0025328C"/>
    <w:rsid w:val="00256B0F"/>
    <w:rsid w:val="0025712A"/>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2FC6"/>
    <w:rsid w:val="002D3B3E"/>
    <w:rsid w:val="002D3FDC"/>
    <w:rsid w:val="002E1B2E"/>
    <w:rsid w:val="002E5105"/>
    <w:rsid w:val="002F06B5"/>
    <w:rsid w:val="002F5611"/>
    <w:rsid w:val="002F65D7"/>
    <w:rsid w:val="00301D7E"/>
    <w:rsid w:val="00304C98"/>
    <w:rsid w:val="003053AF"/>
    <w:rsid w:val="003113B8"/>
    <w:rsid w:val="00316DF5"/>
    <w:rsid w:val="00317361"/>
    <w:rsid w:val="00320E01"/>
    <w:rsid w:val="00322C3C"/>
    <w:rsid w:val="003372ED"/>
    <w:rsid w:val="00351AD4"/>
    <w:rsid w:val="00353094"/>
    <w:rsid w:val="00363561"/>
    <w:rsid w:val="00363ADF"/>
    <w:rsid w:val="00364190"/>
    <w:rsid w:val="00364D96"/>
    <w:rsid w:val="00370A02"/>
    <w:rsid w:val="0037539E"/>
    <w:rsid w:val="00376FA4"/>
    <w:rsid w:val="0038120B"/>
    <w:rsid w:val="00382CDC"/>
    <w:rsid w:val="0038340F"/>
    <w:rsid w:val="00384531"/>
    <w:rsid w:val="00385F09"/>
    <w:rsid w:val="00387307"/>
    <w:rsid w:val="00387F29"/>
    <w:rsid w:val="00387FBD"/>
    <w:rsid w:val="00393003"/>
    <w:rsid w:val="00395E70"/>
    <w:rsid w:val="003A7D74"/>
    <w:rsid w:val="003B7234"/>
    <w:rsid w:val="003C5741"/>
    <w:rsid w:val="003D0A6C"/>
    <w:rsid w:val="003D6EB0"/>
    <w:rsid w:val="003E10BA"/>
    <w:rsid w:val="003E38D8"/>
    <w:rsid w:val="003E51C1"/>
    <w:rsid w:val="003E5FE4"/>
    <w:rsid w:val="00400B7B"/>
    <w:rsid w:val="004024EE"/>
    <w:rsid w:val="00404AEA"/>
    <w:rsid w:val="004062B2"/>
    <w:rsid w:val="00406E63"/>
    <w:rsid w:val="00416124"/>
    <w:rsid w:val="00417E84"/>
    <w:rsid w:val="00420A47"/>
    <w:rsid w:val="00435387"/>
    <w:rsid w:val="00443943"/>
    <w:rsid w:val="00444E38"/>
    <w:rsid w:val="00444EA1"/>
    <w:rsid w:val="00445AFE"/>
    <w:rsid w:val="004533A7"/>
    <w:rsid w:val="004554F3"/>
    <w:rsid w:val="004570EC"/>
    <w:rsid w:val="004571D2"/>
    <w:rsid w:val="00463D1D"/>
    <w:rsid w:val="00466A9C"/>
    <w:rsid w:val="00470731"/>
    <w:rsid w:val="004729DF"/>
    <w:rsid w:val="004734A6"/>
    <w:rsid w:val="00482EAA"/>
    <w:rsid w:val="004939AA"/>
    <w:rsid w:val="004975C2"/>
    <w:rsid w:val="004A5B0B"/>
    <w:rsid w:val="004A68B9"/>
    <w:rsid w:val="004B0C29"/>
    <w:rsid w:val="004B5E9C"/>
    <w:rsid w:val="004C2389"/>
    <w:rsid w:val="004D789C"/>
    <w:rsid w:val="004D7F8C"/>
    <w:rsid w:val="004E32EB"/>
    <w:rsid w:val="004E4768"/>
    <w:rsid w:val="004E4EDC"/>
    <w:rsid w:val="004F1A6C"/>
    <w:rsid w:val="004F6AEB"/>
    <w:rsid w:val="0050706B"/>
    <w:rsid w:val="00512343"/>
    <w:rsid w:val="0051706E"/>
    <w:rsid w:val="00527B2D"/>
    <w:rsid w:val="0053043A"/>
    <w:rsid w:val="0053293D"/>
    <w:rsid w:val="0053370E"/>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76BF"/>
    <w:rsid w:val="005A7C4F"/>
    <w:rsid w:val="005B2D50"/>
    <w:rsid w:val="005B57AA"/>
    <w:rsid w:val="005C402D"/>
    <w:rsid w:val="005E110A"/>
    <w:rsid w:val="005E135C"/>
    <w:rsid w:val="005E1776"/>
    <w:rsid w:val="005E32C4"/>
    <w:rsid w:val="005E604D"/>
    <w:rsid w:val="005F2FF6"/>
    <w:rsid w:val="005F55FB"/>
    <w:rsid w:val="005F751A"/>
    <w:rsid w:val="0060595E"/>
    <w:rsid w:val="00610BCA"/>
    <w:rsid w:val="006112EC"/>
    <w:rsid w:val="006124F3"/>
    <w:rsid w:val="0061644A"/>
    <w:rsid w:val="0064627B"/>
    <w:rsid w:val="00651152"/>
    <w:rsid w:val="0065354A"/>
    <w:rsid w:val="00656C25"/>
    <w:rsid w:val="0065771F"/>
    <w:rsid w:val="00661060"/>
    <w:rsid w:val="00661771"/>
    <w:rsid w:val="00662130"/>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B546C"/>
    <w:rsid w:val="006C1793"/>
    <w:rsid w:val="006C181A"/>
    <w:rsid w:val="006C6D57"/>
    <w:rsid w:val="006D7BE8"/>
    <w:rsid w:val="006E0AF3"/>
    <w:rsid w:val="006F319E"/>
    <w:rsid w:val="006F41B2"/>
    <w:rsid w:val="0070322D"/>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007"/>
    <w:rsid w:val="007457D1"/>
    <w:rsid w:val="00746F50"/>
    <w:rsid w:val="00757F9A"/>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804F0E"/>
    <w:rsid w:val="008101A4"/>
    <w:rsid w:val="00812069"/>
    <w:rsid w:val="0081385E"/>
    <w:rsid w:val="008254A5"/>
    <w:rsid w:val="00826E41"/>
    <w:rsid w:val="008274BB"/>
    <w:rsid w:val="00827BD7"/>
    <w:rsid w:val="008344B6"/>
    <w:rsid w:val="008437F2"/>
    <w:rsid w:val="00845E99"/>
    <w:rsid w:val="0084646E"/>
    <w:rsid w:val="00851AE4"/>
    <w:rsid w:val="0085499F"/>
    <w:rsid w:val="00862F42"/>
    <w:rsid w:val="0086388C"/>
    <w:rsid w:val="00873CDB"/>
    <w:rsid w:val="008745E5"/>
    <w:rsid w:val="008836A4"/>
    <w:rsid w:val="008879CA"/>
    <w:rsid w:val="008905EA"/>
    <w:rsid w:val="008A2AC5"/>
    <w:rsid w:val="008B28AC"/>
    <w:rsid w:val="008C2910"/>
    <w:rsid w:val="008C6745"/>
    <w:rsid w:val="008D394A"/>
    <w:rsid w:val="008D4AAA"/>
    <w:rsid w:val="008F2FB3"/>
    <w:rsid w:val="008F565D"/>
    <w:rsid w:val="008F627F"/>
    <w:rsid w:val="008F7E5C"/>
    <w:rsid w:val="00903392"/>
    <w:rsid w:val="00916F11"/>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28EA"/>
    <w:rsid w:val="00993BB0"/>
    <w:rsid w:val="00996723"/>
    <w:rsid w:val="00996F88"/>
    <w:rsid w:val="009A1EFA"/>
    <w:rsid w:val="009A56A2"/>
    <w:rsid w:val="009B02BB"/>
    <w:rsid w:val="009B62DC"/>
    <w:rsid w:val="009C29BE"/>
    <w:rsid w:val="009C2C6C"/>
    <w:rsid w:val="009C4636"/>
    <w:rsid w:val="009C5FD6"/>
    <w:rsid w:val="009C766A"/>
    <w:rsid w:val="009D130D"/>
    <w:rsid w:val="009D159C"/>
    <w:rsid w:val="009D1E3E"/>
    <w:rsid w:val="009D247C"/>
    <w:rsid w:val="009E1A94"/>
    <w:rsid w:val="009E2290"/>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2E59"/>
    <w:rsid w:val="00A26202"/>
    <w:rsid w:val="00A3793B"/>
    <w:rsid w:val="00A42403"/>
    <w:rsid w:val="00A46074"/>
    <w:rsid w:val="00A50219"/>
    <w:rsid w:val="00A51DC8"/>
    <w:rsid w:val="00A5316B"/>
    <w:rsid w:val="00A62ACF"/>
    <w:rsid w:val="00A6397F"/>
    <w:rsid w:val="00A6684B"/>
    <w:rsid w:val="00A72BDD"/>
    <w:rsid w:val="00A82FDD"/>
    <w:rsid w:val="00A931D6"/>
    <w:rsid w:val="00A96E4E"/>
    <w:rsid w:val="00A9768A"/>
    <w:rsid w:val="00AA14DC"/>
    <w:rsid w:val="00AA35BD"/>
    <w:rsid w:val="00AA3E7C"/>
    <w:rsid w:val="00AA75BE"/>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A4BDA"/>
    <w:rsid w:val="00BA5313"/>
    <w:rsid w:val="00BB378F"/>
    <w:rsid w:val="00BC286F"/>
    <w:rsid w:val="00BC330B"/>
    <w:rsid w:val="00BD6F37"/>
    <w:rsid w:val="00BE0DD7"/>
    <w:rsid w:val="00BE0FAA"/>
    <w:rsid w:val="00BE429E"/>
    <w:rsid w:val="00BE432A"/>
    <w:rsid w:val="00BF42FB"/>
    <w:rsid w:val="00BF443D"/>
    <w:rsid w:val="00BF4AEE"/>
    <w:rsid w:val="00C0101C"/>
    <w:rsid w:val="00C01591"/>
    <w:rsid w:val="00C07257"/>
    <w:rsid w:val="00C10DE0"/>
    <w:rsid w:val="00C1484C"/>
    <w:rsid w:val="00C15ED1"/>
    <w:rsid w:val="00C161B3"/>
    <w:rsid w:val="00C2088F"/>
    <w:rsid w:val="00C21C7D"/>
    <w:rsid w:val="00C25D9F"/>
    <w:rsid w:val="00C2742C"/>
    <w:rsid w:val="00C30A31"/>
    <w:rsid w:val="00C30FD3"/>
    <w:rsid w:val="00C329F9"/>
    <w:rsid w:val="00C34F29"/>
    <w:rsid w:val="00C3781A"/>
    <w:rsid w:val="00C41B87"/>
    <w:rsid w:val="00C46EF5"/>
    <w:rsid w:val="00C474E8"/>
    <w:rsid w:val="00C534AD"/>
    <w:rsid w:val="00C55E59"/>
    <w:rsid w:val="00C62257"/>
    <w:rsid w:val="00C62EB2"/>
    <w:rsid w:val="00C66506"/>
    <w:rsid w:val="00C6686A"/>
    <w:rsid w:val="00C66F5F"/>
    <w:rsid w:val="00C76B59"/>
    <w:rsid w:val="00C779DD"/>
    <w:rsid w:val="00C81A21"/>
    <w:rsid w:val="00C81EBE"/>
    <w:rsid w:val="00C91744"/>
    <w:rsid w:val="00C93E4A"/>
    <w:rsid w:val="00C95474"/>
    <w:rsid w:val="00C96000"/>
    <w:rsid w:val="00CA3C8E"/>
    <w:rsid w:val="00CA77DD"/>
    <w:rsid w:val="00CB1A60"/>
    <w:rsid w:val="00CC7709"/>
    <w:rsid w:val="00CD0999"/>
    <w:rsid w:val="00CD2469"/>
    <w:rsid w:val="00CD6629"/>
    <w:rsid w:val="00CD6CC6"/>
    <w:rsid w:val="00CE0941"/>
    <w:rsid w:val="00CE0E18"/>
    <w:rsid w:val="00CE1F71"/>
    <w:rsid w:val="00CE3F07"/>
    <w:rsid w:val="00CE62EC"/>
    <w:rsid w:val="00CF4371"/>
    <w:rsid w:val="00CF4487"/>
    <w:rsid w:val="00CF52B0"/>
    <w:rsid w:val="00CF6C02"/>
    <w:rsid w:val="00CF753D"/>
    <w:rsid w:val="00D02CB2"/>
    <w:rsid w:val="00D05E53"/>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9FE"/>
    <w:rsid w:val="00DB178C"/>
    <w:rsid w:val="00DB7ED8"/>
    <w:rsid w:val="00DC379D"/>
    <w:rsid w:val="00DC7C29"/>
    <w:rsid w:val="00DD0111"/>
    <w:rsid w:val="00DD2685"/>
    <w:rsid w:val="00DD45CD"/>
    <w:rsid w:val="00DE06A5"/>
    <w:rsid w:val="00DE4286"/>
    <w:rsid w:val="00DE513E"/>
    <w:rsid w:val="00DE6F2B"/>
    <w:rsid w:val="00DF3695"/>
    <w:rsid w:val="00E02A12"/>
    <w:rsid w:val="00E03832"/>
    <w:rsid w:val="00E04F72"/>
    <w:rsid w:val="00E058B8"/>
    <w:rsid w:val="00E064DC"/>
    <w:rsid w:val="00E20FAD"/>
    <w:rsid w:val="00E2231D"/>
    <w:rsid w:val="00E31E57"/>
    <w:rsid w:val="00E32D80"/>
    <w:rsid w:val="00E359FD"/>
    <w:rsid w:val="00E43804"/>
    <w:rsid w:val="00E43E08"/>
    <w:rsid w:val="00E45E29"/>
    <w:rsid w:val="00E56856"/>
    <w:rsid w:val="00E57A9A"/>
    <w:rsid w:val="00E66A99"/>
    <w:rsid w:val="00E671B7"/>
    <w:rsid w:val="00E67A6D"/>
    <w:rsid w:val="00E742A3"/>
    <w:rsid w:val="00E74D06"/>
    <w:rsid w:val="00E759AF"/>
    <w:rsid w:val="00E811E3"/>
    <w:rsid w:val="00E81BD6"/>
    <w:rsid w:val="00E90280"/>
    <w:rsid w:val="00E9069B"/>
    <w:rsid w:val="00E928FE"/>
    <w:rsid w:val="00E9656A"/>
    <w:rsid w:val="00EA3E70"/>
    <w:rsid w:val="00EA5DB5"/>
    <w:rsid w:val="00EB5942"/>
    <w:rsid w:val="00EC1EB0"/>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6BD4"/>
    <w:rsid w:val="00F27BD1"/>
    <w:rsid w:val="00F27D67"/>
    <w:rsid w:val="00F36B22"/>
    <w:rsid w:val="00F448E5"/>
    <w:rsid w:val="00F45D6B"/>
    <w:rsid w:val="00F52D8A"/>
    <w:rsid w:val="00F53F04"/>
    <w:rsid w:val="00F63F31"/>
    <w:rsid w:val="00F76826"/>
    <w:rsid w:val="00F768D7"/>
    <w:rsid w:val="00F772C1"/>
    <w:rsid w:val="00F814C2"/>
    <w:rsid w:val="00F84E62"/>
    <w:rsid w:val="00F86C44"/>
    <w:rsid w:val="00F958F9"/>
    <w:rsid w:val="00FA583F"/>
    <w:rsid w:val="00FA68B4"/>
    <w:rsid w:val="00FB1D73"/>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 w:type="paragraph" w:customStyle="1" w:styleId="CM14">
    <w:name w:val="CM14"/>
    <w:basedOn w:val="Default"/>
    <w:next w:val="Default"/>
    <w:uiPriority w:val="99"/>
    <w:rsid w:val="0060595E"/>
    <w:rPr>
      <w:rFonts w:cs="Times New Roman"/>
      <w:color w:val="auto"/>
    </w:rPr>
  </w:style>
  <w:style w:type="character" w:customStyle="1" w:styleId="ParagrafoelencoCarattere">
    <w:name w:val="Paragrafo elenco Carattere"/>
    <w:aliases w:val="Testo_tabella Carattere"/>
    <w:link w:val="Paragrafoelenco"/>
    <w:uiPriority w:val="34"/>
    <w:rsid w:val="00851AE4"/>
    <w:rPr>
      <w:sz w:val="24"/>
      <w:szCs w:val="24"/>
    </w:rPr>
  </w:style>
  <w:style w:type="table" w:customStyle="1" w:styleId="Grigliatabella3">
    <w:name w:val="Griglia tabella3"/>
    <w:basedOn w:val="Tabellanormale"/>
    <w:next w:val="Grigliatabella"/>
    <w:uiPriority w:val="59"/>
    <w:rsid w:val="00EC1EB0"/>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9</Pages>
  <Words>2353</Words>
  <Characters>13413</Characters>
  <Application>Microsoft Office Word</Application>
  <DocSecurity>0</DocSecurity>
  <Lines>111</Lines>
  <Paragraphs>31</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24</cp:revision>
  <cp:lastPrinted>2021-11-30T09:32:00Z</cp:lastPrinted>
  <dcterms:created xsi:type="dcterms:W3CDTF">2020-04-21T10:33:00Z</dcterms:created>
  <dcterms:modified xsi:type="dcterms:W3CDTF">2021-12-17T12:16:00Z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